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rsidRPr="005F3D3E" w14:paraId="6D5DD304" w14:textId="77777777" w:rsidTr="006A2D16">
        <w:tblPrEx>
          <w:tblCellMar>
            <w:top w:w="0" w:type="dxa"/>
            <w:bottom w:w="0" w:type="dxa"/>
          </w:tblCellMar>
        </w:tblPrEx>
        <w:tc>
          <w:tcPr>
            <w:tcW w:w="9639" w:type="dxa"/>
            <w:shd w:val="solid" w:color="000080" w:fill="auto"/>
          </w:tcPr>
          <w:p w14:paraId="12FC1FD4" w14:textId="77777777" w:rsidR="001E1996" w:rsidRPr="005F3D3E" w:rsidRDefault="0026680B" w:rsidP="007929CA">
            <w:pPr>
              <w:pStyle w:val="Titre8"/>
              <w:tabs>
                <w:tab w:val="right" w:pos="9639"/>
              </w:tabs>
              <w:spacing w:before="120" w:after="120"/>
              <w:rPr>
                <w:rFonts w:ascii="Pole Emploi PRO Light" w:hAnsi="Pole Emploi PRO Light"/>
                <w:caps/>
              </w:rPr>
            </w:pPr>
            <w:r w:rsidRPr="005F3D3E">
              <w:rPr>
                <w:rFonts w:ascii="Pole Emploi PRO Light" w:hAnsi="Pole Emploi PRO Light"/>
                <w:caps/>
                <w:sz w:val="20"/>
                <w:szCs w:val="20"/>
              </w:rPr>
              <w:t>Document de candidature</w:t>
            </w:r>
          </w:p>
        </w:tc>
      </w:tr>
    </w:tbl>
    <w:p w14:paraId="437539D6" w14:textId="77777777" w:rsidR="00095BCF" w:rsidRPr="005F3D3E" w:rsidRDefault="00095BCF" w:rsidP="00F25E0C">
      <w:pPr>
        <w:spacing w:before="240" w:after="60"/>
        <w:jc w:val="both"/>
        <w:rPr>
          <w:rFonts w:ascii="Pole Emploi PRO Light" w:hAnsi="Pole Emploi PRO Light" w:cs="Arial"/>
          <w:b/>
        </w:rPr>
      </w:pPr>
      <w:r w:rsidRPr="005F3D3E">
        <w:rPr>
          <w:rFonts w:ascii="Pole Emploi PRO Light" w:hAnsi="Pole Emploi PRO Light" w:cs="Arial"/>
          <w:b/>
        </w:rPr>
        <w:t xml:space="preserve">En cas de groupement d’opérateurs économiques constitué </w:t>
      </w:r>
      <w:r w:rsidR="00F72AA7" w:rsidRPr="005F3D3E">
        <w:rPr>
          <w:rFonts w:ascii="Pole Emploi PRO Light" w:hAnsi="Pole Emploi PRO Light" w:cs="Arial"/>
          <w:b/>
        </w:rPr>
        <w:t xml:space="preserve">en application </w:t>
      </w:r>
      <w:r w:rsidR="007673D3" w:rsidRPr="005F3D3E">
        <w:rPr>
          <w:rFonts w:ascii="Pole Emploi PRO Light" w:hAnsi="Pole Emploi PRO Light" w:cs="Arial"/>
          <w:b/>
        </w:rPr>
        <w:t>des articles R. 2142-19 à R. 2142-27 du code de la commande publique</w:t>
      </w:r>
      <w:r w:rsidRPr="005F3D3E">
        <w:rPr>
          <w:rFonts w:ascii="Pole Emploi PRO Light" w:hAnsi="Pole Emploi PRO Light" w:cs="Arial"/>
          <w:b/>
        </w:rPr>
        <w:t>, un</w:t>
      </w:r>
      <w:r w:rsidR="00303044" w:rsidRPr="005F3D3E">
        <w:rPr>
          <w:rFonts w:ascii="Pole Emploi PRO Light" w:hAnsi="Pole Emploi PRO Light" w:cs="Arial"/>
          <w:b/>
        </w:rPr>
        <w:t xml:space="preserve"> Document de candidature est produit </w:t>
      </w:r>
      <w:r w:rsidRPr="005F3D3E">
        <w:rPr>
          <w:rFonts w:ascii="Pole Emploi PRO Light" w:hAnsi="Pole Emploi PRO Light" w:cs="Arial"/>
          <w:b/>
        </w:rPr>
        <w:t xml:space="preserve">par le mandataire et </w:t>
      </w:r>
      <w:r w:rsidR="00303044" w:rsidRPr="005F3D3E">
        <w:rPr>
          <w:rFonts w:ascii="Pole Emploi PRO Light" w:hAnsi="Pole Emploi PRO Light" w:cs="Arial"/>
          <w:b/>
        </w:rPr>
        <w:t xml:space="preserve">par </w:t>
      </w:r>
      <w:r w:rsidRPr="005F3D3E">
        <w:rPr>
          <w:rFonts w:ascii="Pole Emploi PRO Light" w:hAnsi="Pole Emploi PRO Light" w:cs="Arial"/>
          <w:b/>
        </w:rPr>
        <w:t>chacun des autres membres du groupement</w:t>
      </w:r>
      <w:r w:rsidR="00303044" w:rsidRPr="005F3D3E">
        <w:rPr>
          <w:rFonts w:ascii="Pole Emploi PRO Light" w:hAnsi="Pole Emploi PRO Light" w:cs="Arial"/>
          <w:b/>
        </w:rPr>
        <w:t xml:space="preserve">. La rubrique </w:t>
      </w:r>
      <w:r w:rsidR="0002577D" w:rsidRPr="005F3D3E">
        <w:rPr>
          <w:rFonts w:ascii="Pole Emploi PRO Light" w:hAnsi="Pole Emploi PRO Light" w:cs="Arial"/>
          <w:b/>
        </w:rPr>
        <w:t>G</w:t>
      </w:r>
      <w:r w:rsidR="00303044" w:rsidRPr="005F3D3E">
        <w:rPr>
          <w:rFonts w:ascii="Pole Emploi PRO Light" w:hAnsi="Pole Emploi PRO Light" w:cs="Arial"/>
          <w:b/>
        </w:rPr>
        <w:t xml:space="preserve"> du Document de candidature est </w:t>
      </w:r>
      <w:r w:rsidR="00F72AA7" w:rsidRPr="005F3D3E">
        <w:rPr>
          <w:rFonts w:ascii="Pole Emploi PRO Light" w:hAnsi="Pole Emploi PRO Light" w:cs="Arial"/>
          <w:b/>
        </w:rPr>
        <w:t xml:space="preserve">alors </w:t>
      </w:r>
      <w:r w:rsidR="00303044" w:rsidRPr="005F3D3E">
        <w:rPr>
          <w:rFonts w:ascii="Pole Emploi PRO Light" w:hAnsi="Pole Emploi PRO Light" w:cs="Arial"/>
          <w:b/>
        </w:rPr>
        <w:t xml:space="preserve">complétée. </w:t>
      </w:r>
    </w:p>
    <w:p w14:paraId="0338AA7A" w14:textId="77777777" w:rsidR="007929CA" w:rsidRPr="005F3D3E" w:rsidRDefault="00303044" w:rsidP="00F25E0C">
      <w:pPr>
        <w:spacing w:after="60"/>
        <w:jc w:val="both"/>
        <w:rPr>
          <w:rFonts w:ascii="Pole Emploi PRO Light" w:hAnsi="Pole Emploi PRO Light" w:cs="Arial"/>
          <w:b/>
        </w:rPr>
      </w:pPr>
      <w:r w:rsidRPr="005F3D3E">
        <w:rPr>
          <w:rFonts w:ascii="Pole Emploi PRO Light" w:hAnsi="Pole Emploi PRO Light" w:cs="Arial"/>
          <w:b/>
        </w:rPr>
        <w:t>Dans le cas où le candidat justifie</w:t>
      </w:r>
      <w:r w:rsidR="007929CA" w:rsidRPr="005F3D3E">
        <w:rPr>
          <w:rFonts w:ascii="Pole Emploi PRO Light" w:hAnsi="Pole Emploi PRO Light" w:cs="Arial"/>
          <w:b/>
        </w:rPr>
        <w:t xml:space="preserve"> de </w:t>
      </w:r>
      <w:r w:rsidRPr="005F3D3E">
        <w:rPr>
          <w:rFonts w:ascii="Pole Emploi PRO Light" w:hAnsi="Pole Emploi PRO Light" w:cs="Arial"/>
          <w:b/>
        </w:rPr>
        <w:t xml:space="preserve">sa </w:t>
      </w:r>
      <w:r w:rsidR="007929CA" w:rsidRPr="005F3D3E">
        <w:rPr>
          <w:rFonts w:ascii="Pole Emploi PRO Light" w:hAnsi="Pole Emploi PRO Light" w:cs="Arial"/>
          <w:b/>
        </w:rPr>
        <w:t>capacité à exécuter le marché auquel il est candidaté par celles d’un ou plusieurs autres opérateurs économiques</w:t>
      </w:r>
      <w:r w:rsidR="00417685" w:rsidRPr="005F3D3E">
        <w:rPr>
          <w:rFonts w:ascii="Pole Emploi PRO Light" w:hAnsi="Pole Emploi PRO Light" w:cs="Arial"/>
          <w:b/>
        </w:rPr>
        <w:t xml:space="preserve"> ne prenant pas part à l’exécution du ou des marchés</w:t>
      </w:r>
      <w:r w:rsidR="00175EBA" w:rsidRPr="005F3D3E">
        <w:rPr>
          <w:rFonts w:ascii="Pole Emploi PRO Light" w:hAnsi="Pole Emploi PRO Light" w:cs="Arial"/>
          <w:b/>
        </w:rPr>
        <w:t xml:space="preserve"> </w:t>
      </w:r>
      <w:r w:rsidR="00603AC3" w:rsidRPr="005F3D3E">
        <w:rPr>
          <w:rFonts w:ascii="Pole Emploi PRO Light" w:hAnsi="Pole Emploi PRO Light" w:cs="Arial"/>
          <w:b/>
        </w:rPr>
        <w:t>(</w:t>
      </w:r>
      <w:r w:rsidR="00417685" w:rsidRPr="005F3D3E">
        <w:rPr>
          <w:rFonts w:ascii="Pole Emploi PRO Light" w:hAnsi="Pole Emploi PRO Light" w:cs="Arial"/>
          <w:b/>
        </w:rPr>
        <w:t>par exemple celles d’une société du groupe auquel il appartient</w:t>
      </w:r>
      <w:r w:rsidR="00603AC3" w:rsidRPr="005F3D3E">
        <w:rPr>
          <w:rFonts w:ascii="Pole Emploi PRO Light" w:hAnsi="Pole Emploi PRO Light" w:cs="Arial"/>
          <w:b/>
        </w:rPr>
        <w:t>)</w:t>
      </w:r>
      <w:r w:rsidR="00417685" w:rsidRPr="005F3D3E">
        <w:rPr>
          <w:rFonts w:ascii="Pole Emploi PRO Light" w:hAnsi="Pole Emploi PRO Light" w:cs="Arial"/>
          <w:b/>
        </w:rPr>
        <w:t xml:space="preserve">, </w:t>
      </w:r>
      <w:r w:rsidRPr="005F3D3E">
        <w:rPr>
          <w:rFonts w:ascii="Pole Emploi PRO Light" w:hAnsi="Pole Emploi PRO Light" w:cs="Arial"/>
          <w:b/>
        </w:rPr>
        <w:t xml:space="preserve">un </w:t>
      </w:r>
      <w:r w:rsidR="007929CA" w:rsidRPr="005F3D3E">
        <w:rPr>
          <w:rFonts w:ascii="Pole Emploi PRO Light" w:hAnsi="Pole Emploi PRO Light" w:cs="Arial"/>
          <w:b/>
        </w:rPr>
        <w:t xml:space="preserve">Document de candidature </w:t>
      </w:r>
      <w:r w:rsidRPr="005F3D3E">
        <w:rPr>
          <w:rFonts w:ascii="Pole Emploi PRO Light" w:hAnsi="Pole Emploi PRO Light" w:cs="Arial"/>
          <w:b/>
        </w:rPr>
        <w:t xml:space="preserve">est produit </w:t>
      </w:r>
      <w:r w:rsidR="007929CA" w:rsidRPr="005F3D3E">
        <w:rPr>
          <w:rFonts w:ascii="Pole Emploi PRO Light" w:hAnsi="Pole Emploi PRO Light" w:cs="Arial"/>
          <w:b/>
        </w:rPr>
        <w:t>par le candidat</w:t>
      </w:r>
      <w:r w:rsidRPr="005F3D3E">
        <w:rPr>
          <w:rFonts w:ascii="Pole Emploi PRO Light" w:hAnsi="Pole Emploi PRO Light" w:cs="Arial"/>
          <w:b/>
        </w:rPr>
        <w:t xml:space="preserve">. </w:t>
      </w:r>
      <w:r w:rsidR="00FA2359" w:rsidRPr="005F3D3E">
        <w:rPr>
          <w:rFonts w:ascii="Pole Emploi PRO Light" w:hAnsi="Pole Emploi PRO Light" w:cs="Arial"/>
          <w:b/>
        </w:rPr>
        <w:t xml:space="preserve">L’annexe au </w:t>
      </w:r>
      <w:r w:rsidRPr="005F3D3E">
        <w:rPr>
          <w:rFonts w:ascii="Pole Emploi PRO Light" w:hAnsi="Pole Emploi PRO Light" w:cs="Arial"/>
          <w:b/>
        </w:rPr>
        <w:t xml:space="preserve">Document de candidature est </w:t>
      </w:r>
      <w:r w:rsidR="006B11B8" w:rsidRPr="005F3D3E">
        <w:rPr>
          <w:rFonts w:ascii="Pole Emploi PRO Light" w:hAnsi="Pole Emploi PRO Light" w:cs="Arial"/>
          <w:b/>
        </w:rPr>
        <w:t xml:space="preserve">en outre </w:t>
      </w:r>
      <w:r w:rsidR="00FA2359" w:rsidRPr="005F3D3E">
        <w:rPr>
          <w:rFonts w:ascii="Pole Emploi PRO Light" w:hAnsi="Pole Emploi PRO Light" w:cs="Arial"/>
          <w:b/>
        </w:rPr>
        <w:t>complétée pour chacun de</w:t>
      </w:r>
      <w:r w:rsidR="00417685" w:rsidRPr="005F3D3E">
        <w:rPr>
          <w:rFonts w:ascii="Pole Emploi PRO Light" w:hAnsi="Pole Emploi PRO Light" w:cs="Arial"/>
          <w:b/>
        </w:rPr>
        <w:t xml:space="preserve"> ce</w:t>
      </w:r>
      <w:r w:rsidR="00FA2359" w:rsidRPr="005F3D3E">
        <w:rPr>
          <w:rFonts w:ascii="Pole Emploi PRO Light" w:hAnsi="Pole Emploi PRO Light" w:cs="Arial"/>
          <w:b/>
        </w:rPr>
        <w:t xml:space="preserve">s autres opérateurs économiques. </w:t>
      </w:r>
      <w:r w:rsidR="00417685" w:rsidRPr="005F3D3E">
        <w:rPr>
          <w:rFonts w:ascii="Pole Emploi PRO Light" w:hAnsi="Pole Emploi PRO Light" w:cs="Arial"/>
          <w:b/>
        </w:rPr>
        <w:t xml:space="preserve">Dans le cas où le candidat justifie de sa capacité à exécuter le marché auquel il est candidaté par celles </w:t>
      </w:r>
      <w:r w:rsidR="00603AC3" w:rsidRPr="005F3D3E">
        <w:rPr>
          <w:rFonts w:ascii="Pole Emploi PRO Light" w:hAnsi="Pole Emploi PRO Light" w:cs="Arial"/>
          <w:b/>
        </w:rPr>
        <w:t xml:space="preserve">d’un </w:t>
      </w:r>
      <w:r w:rsidR="00175EBA" w:rsidRPr="005F3D3E">
        <w:rPr>
          <w:rFonts w:ascii="Pole Emploi PRO Light" w:hAnsi="Pole Emploi PRO Light" w:cs="Arial"/>
          <w:b/>
        </w:rPr>
        <w:t xml:space="preserve">ou plusieurs </w:t>
      </w:r>
      <w:r w:rsidR="00417685" w:rsidRPr="005F3D3E">
        <w:rPr>
          <w:rFonts w:ascii="Pole Emploi PRO Light" w:hAnsi="Pole Emploi PRO Light" w:cs="Arial"/>
          <w:b/>
        </w:rPr>
        <w:t>sous-traitant</w:t>
      </w:r>
      <w:r w:rsidR="00175EBA" w:rsidRPr="005F3D3E">
        <w:rPr>
          <w:rFonts w:ascii="Pole Emploi PRO Light" w:hAnsi="Pole Emploi PRO Light" w:cs="Arial"/>
          <w:b/>
        </w:rPr>
        <w:t>s</w:t>
      </w:r>
      <w:r w:rsidR="00417685" w:rsidRPr="005F3D3E">
        <w:rPr>
          <w:rFonts w:ascii="Pole Emploi PRO Light" w:hAnsi="Pole Emploi PRO Light" w:cs="Arial"/>
          <w:b/>
        </w:rPr>
        <w:t xml:space="preserve"> présenté</w:t>
      </w:r>
      <w:r w:rsidR="00175EBA" w:rsidRPr="005F3D3E">
        <w:rPr>
          <w:rFonts w:ascii="Pole Emploi PRO Light" w:hAnsi="Pole Emploi PRO Light" w:cs="Arial"/>
          <w:b/>
        </w:rPr>
        <w:t>s</w:t>
      </w:r>
      <w:r w:rsidR="00417685" w:rsidRPr="005F3D3E">
        <w:rPr>
          <w:rFonts w:ascii="Pole Emploi PRO Light" w:hAnsi="Pole Emploi PRO Light" w:cs="Arial"/>
          <w:b/>
        </w:rPr>
        <w:t xml:space="preserve"> </w:t>
      </w:r>
      <w:r w:rsidR="00175EBA" w:rsidRPr="005F3D3E">
        <w:rPr>
          <w:rFonts w:ascii="Pole Emploi PRO Light" w:hAnsi="Pole Emploi PRO Light" w:cs="Arial"/>
          <w:b/>
        </w:rPr>
        <w:t xml:space="preserve">dans le cadre du dossier de réponse, un Document de candidature est produit par le candidat. Les informations relatives à ce ou ces sous-traitants sont produites </w:t>
      </w:r>
      <w:r w:rsidR="00EA3546" w:rsidRPr="005F3D3E">
        <w:rPr>
          <w:rFonts w:ascii="Pole Emploi PRO Light" w:hAnsi="Pole Emploi PRO Light" w:cs="Arial"/>
          <w:b/>
        </w:rPr>
        <w:t>dans la</w:t>
      </w:r>
      <w:r w:rsidR="00175EBA" w:rsidRPr="005F3D3E">
        <w:rPr>
          <w:rFonts w:ascii="Pole Emploi PRO Light" w:hAnsi="Pole Emploi PRO Light" w:cs="Arial"/>
          <w:b/>
        </w:rPr>
        <w:t xml:space="preserve"> </w:t>
      </w:r>
      <w:r w:rsidR="00603AC3" w:rsidRPr="005F3D3E">
        <w:rPr>
          <w:rFonts w:ascii="Pole Emploi PRO Light" w:hAnsi="Pole Emploi PRO Light" w:cs="Arial"/>
          <w:b/>
        </w:rPr>
        <w:t>D</w:t>
      </w:r>
      <w:r w:rsidR="00175EBA" w:rsidRPr="005F3D3E">
        <w:rPr>
          <w:rFonts w:ascii="Pole Emploi PRO Light" w:hAnsi="Pole Emploi PRO Light" w:cs="Arial"/>
          <w:b/>
        </w:rPr>
        <w:t xml:space="preserve">emande d’acceptation de chaque sous-traitant et d’agrément de ses conditions de paiement. </w:t>
      </w:r>
    </w:p>
    <w:p w14:paraId="2FF0B4BB" w14:textId="77777777" w:rsidR="00B2613C" w:rsidRPr="005F3D3E" w:rsidRDefault="006A2D16" w:rsidP="00414A87">
      <w:pPr>
        <w:spacing w:after="240"/>
        <w:jc w:val="both"/>
        <w:rPr>
          <w:rFonts w:ascii="Pole Emploi PRO Light" w:hAnsi="Pole Emploi PRO Light" w:cs="Arial"/>
          <w:b/>
        </w:rPr>
      </w:pPr>
      <w:r w:rsidRPr="005F3D3E">
        <w:rPr>
          <w:rFonts w:ascii="Pole Emploi PRO Light" w:hAnsi="Pole Emploi PRO Light" w:cs="Arial"/>
          <w:b/>
        </w:rPr>
        <w:t xml:space="preserve">En cas de </w:t>
      </w:r>
      <w:r w:rsidR="00B2613C" w:rsidRPr="005F3D3E">
        <w:rPr>
          <w:rFonts w:ascii="Pole Emploi PRO Light" w:hAnsi="Pole Emploi PRO Light" w:cs="Arial"/>
          <w:b/>
        </w:rPr>
        <w:t>fausse déclaration</w:t>
      </w:r>
      <w:r w:rsidRPr="005F3D3E">
        <w:rPr>
          <w:rFonts w:ascii="Pole Emploi PRO Light" w:hAnsi="Pole Emploi PRO Light" w:cs="Arial"/>
          <w:b/>
        </w:rPr>
        <w:t xml:space="preserve">, l’opérateur économique </w:t>
      </w:r>
      <w:r w:rsidR="00B2613C" w:rsidRPr="005F3D3E">
        <w:rPr>
          <w:rFonts w:ascii="Pole Emploi PRO Light" w:hAnsi="Pole Emploi PRO Light" w:cs="Arial"/>
          <w:b/>
        </w:rPr>
        <w:t>encourt les peines prévues à l’article 441-1 du code pénal et</w:t>
      </w:r>
      <w:r w:rsidRPr="005F3D3E">
        <w:rPr>
          <w:rFonts w:ascii="Pole Emploi PRO Light" w:hAnsi="Pole Emploi PRO Light" w:cs="Arial"/>
          <w:b/>
        </w:rPr>
        <w:t xml:space="preserve"> la résiliation du marché s’</w:t>
      </w:r>
      <w:r w:rsidR="00B2613C" w:rsidRPr="005F3D3E">
        <w:rPr>
          <w:rFonts w:ascii="Pole Emploi PRO Light" w:hAnsi="Pole Emploi PRO Light" w:cs="Arial"/>
          <w:b/>
        </w:rPr>
        <w:t xml:space="preserve">il </w:t>
      </w:r>
      <w:r w:rsidRPr="005F3D3E">
        <w:rPr>
          <w:rFonts w:ascii="Pole Emploi PRO Light" w:hAnsi="Pole Emploi PRO Light" w:cs="Arial"/>
          <w:b/>
        </w:rPr>
        <w:t>en est l’</w:t>
      </w:r>
      <w:r w:rsidR="00B2613C" w:rsidRPr="005F3D3E">
        <w:rPr>
          <w:rFonts w:ascii="Pole Emploi PRO Light" w:hAnsi="Pole Emploi PRO Light"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5F3D3E" w14:paraId="2DE53848" w14:textId="77777777" w:rsidTr="006A2D16">
        <w:tblPrEx>
          <w:tblCellMar>
            <w:top w:w="0" w:type="dxa"/>
            <w:bottom w:w="0" w:type="dxa"/>
          </w:tblCellMar>
        </w:tblPrEx>
        <w:trPr>
          <w:trHeight w:val="364"/>
        </w:trPr>
        <w:tc>
          <w:tcPr>
            <w:tcW w:w="9639" w:type="dxa"/>
            <w:shd w:val="solid" w:color="000080" w:fill="auto"/>
            <w:vAlign w:val="center"/>
          </w:tcPr>
          <w:p w14:paraId="40523C6F" w14:textId="77777777" w:rsidR="007929CA" w:rsidRPr="005F3D3E" w:rsidRDefault="007929CA" w:rsidP="00603AC3">
            <w:pPr>
              <w:tabs>
                <w:tab w:val="left" w:pos="-142"/>
                <w:tab w:val="left" w:pos="4111"/>
              </w:tabs>
              <w:jc w:val="both"/>
              <w:rPr>
                <w:rFonts w:ascii="Pole Emploi PRO Light" w:hAnsi="Pole Emploi PRO Light" w:cs="Arial"/>
                <w:b/>
                <w:bCs/>
              </w:rPr>
            </w:pPr>
            <w:r w:rsidRPr="005F3D3E">
              <w:rPr>
                <w:rFonts w:ascii="Pole Emploi PRO Light" w:hAnsi="Pole Emploi PRO Light" w:cs="Arial"/>
                <w:b/>
                <w:bCs/>
              </w:rPr>
              <w:br w:type="page"/>
            </w:r>
            <w:r w:rsidRPr="005F3D3E">
              <w:rPr>
                <w:rFonts w:ascii="Pole Emploi PRO Light" w:hAnsi="Pole Emploi PRO Light" w:cs="Arial"/>
                <w:b/>
                <w:bCs/>
              </w:rPr>
              <w:br w:type="page"/>
              <w:t>A - Identification d</w:t>
            </w:r>
            <w:r w:rsidR="00603AC3" w:rsidRPr="005F3D3E">
              <w:rPr>
                <w:rFonts w:ascii="Pole Emploi PRO Light" w:hAnsi="Pole Emploi PRO Light" w:cs="Arial"/>
                <w:b/>
                <w:bCs/>
              </w:rPr>
              <w:t xml:space="preserve">e l’acheteur </w:t>
            </w:r>
          </w:p>
        </w:tc>
      </w:tr>
    </w:tbl>
    <w:p w14:paraId="4DACE059" w14:textId="77777777" w:rsidR="005F3D3E" w:rsidRDefault="005F3D3E" w:rsidP="00715512">
      <w:pPr>
        <w:autoSpaceDE w:val="0"/>
        <w:rPr>
          <w:rFonts w:ascii="Pole Emploi PRO Light" w:eastAsia="TimesNewRoman" w:hAnsi="Pole Emploi PRO Light"/>
          <w:b/>
          <w:bCs/>
        </w:rPr>
      </w:pPr>
    </w:p>
    <w:p w14:paraId="7C278707" w14:textId="3B89453F" w:rsidR="009136C7" w:rsidRPr="002440BE" w:rsidRDefault="009136C7" w:rsidP="009136C7">
      <w:pPr>
        <w:autoSpaceDE w:val="0"/>
        <w:rPr>
          <w:rFonts w:ascii="Pole Emploi PRO Light" w:hAnsi="Pole Emploi PRO Light" w:cs="Arial"/>
          <w:b/>
          <w:bCs/>
        </w:rPr>
      </w:pPr>
      <w:r>
        <w:rPr>
          <w:rFonts w:ascii="Pole Emploi PRO Light" w:hAnsi="Pole Emploi PRO Light" w:cs="Arial"/>
          <w:b/>
          <w:bCs/>
        </w:rPr>
        <w:t>FRANCE</w:t>
      </w:r>
      <w:r w:rsidRPr="002440BE">
        <w:rPr>
          <w:rFonts w:ascii="Pole Emploi PRO Light" w:hAnsi="Pole Emploi PRO Light" w:cs="Arial"/>
          <w:b/>
          <w:bCs/>
        </w:rPr>
        <w:t xml:space="preserve"> </w:t>
      </w:r>
      <w:r>
        <w:rPr>
          <w:rFonts w:ascii="Pole Emploi PRO Light" w:hAnsi="Pole Emploi PRO Light" w:cs="Arial"/>
          <w:b/>
          <w:bCs/>
        </w:rPr>
        <w:t xml:space="preserve">TRAVAIL </w:t>
      </w:r>
      <w:r w:rsidRPr="002440BE">
        <w:rPr>
          <w:rFonts w:ascii="Pole Emploi PRO Light" w:hAnsi="Pole Emploi PRO Light" w:cs="Arial"/>
          <w:b/>
          <w:bCs/>
        </w:rPr>
        <w:t xml:space="preserve">– Direction </w:t>
      </w:r>
      <w:r w:rsidR="00B804D0">
        <w:rPr>
          <w:rFonts w:ascii="Pole Emploi PRO Light" w:hAnsi="Pole Emploi PRO Light" w:cs="Arial"/>
          <w:b/>
          <w:bCs/>
        </w:rPr>
        <w:t>Générale Adjointe en charge de la Tech</w:t>
      </w:r>
    </w:p>
    <w:p w14:paraId="13740970" w14:textId="77777777" w:rsidR="009136C7" w:rsidRPr="002440BE" w:rsidRDefault="009136C7" w:rsidP="009136C7">
      <w:pPr>
        <w:autoSpaceDE w:val="0"/>
        <w:rPr>
          <w:rFonts w:ascii="Pole Emploi PRO Light" w:hAnsi="Pole Emploi PRO Light" w:cs="Arial"/>
          <w:bCs/>
        </w:rPr>
      </w:pPr>
      <w:r w:rsidRPr="002440BE">
        <w:rPr>
          <w:rFonts w:ascii="Pole Emploi PRO Light" w:hAnsi="Pole Emploi PRO Light" w:cs="Arial"/>
          <w:bCs/>
        </w:rPr>
        <w:t>Forme juridique : Etablissement public administratif</w:t>
      </w:r>
    </w:p>
    <w:p w14:paraId="659AC4C2" w14:textId="77777777" w:rsidR="009136C7" w:rsidRPr="002440BE" w:rsidRDefault="009136C7" w:rsidP="009136C7">
      <w:pPr>
        <w:autoSpaceDE w:val="0"/>
        <w:rPr>
          <w:rFonts w:ascii="Pole Emploi PRO Light" w:hAnsi="Pole Emploi PRO Light" w:cs="Arial"/>
          <w:b/>
          <w:color w:val="000080"/>
        </w:rPr>
      </w:pPr>
      <w:r w:rsidRPr="002440BE">
        <w:rPr>
          <w:rFonts w:ascii="Pole Emploi PRO Light" w:hAnsi="Pole Emploi PRO Light" w:cs="Arial"/>
          <w:bCs/>
        </w:rPr>
        <w:t xml:space="preserve">Adresse : </w:t>
      </w:r>
      <w:r>
        <w:rPr>
          <w:rFonts w:ascii="Pole Emploi PRO Light" w:hAnsi="Pole Emploi PRO Light" w:cs="Arial"/>
          <w:bCs/>
        </w:rPr>
        <w:t>4</w:t>
      </w:r>
      <w:r w:rsidRPr="00A30EEB">
        <w:rPr>
          <w:rFonts w:ascii="Pole Emploi PRO Light" w:hAnsi="Pole Emploi PRO Light" w:cs="Arial"/>
          <w:bCs/>
          <w:vertAlign w:val="superscript"/>
        </w:rPr>
        <w:t>E</w:t>
      </w:r>
      <w:r>
        <w:rPr>
          <w:rFonts w:ascii="Pole Emploi PRO Light" w:hAnsi="Pole Emploi PRO Light" w:cs="Arial"/>
          <w:bCs/>
        </w:rPr>
        <w:t xml:space="preserve"> et 5</w:t>
      </w:r>
      <w:r w:rsidRPr="00A30EEB">
        <w:rPr>
          <w:rFonts w:ascii="Pole Emploi PRO Light" w:hAnsi="Pole Emploi PRO Light" w:cs="Arial"/>
          <w:bCs/>
          <w:vertAlign w:val="superscript"/>
        </w:rPr>
        <w:t>e</w:t>
      </w:r>
      <w:r>
        <w:rPr>
          <w:rFonts w:ascii="Pole Emploi PRO Light" w:hAnsi="Pole Emploi PRO Light" w:cs="Arial"/>
          <w:bCs/>
        </w:rPr>
        <w:t xml:space="preserve"> étages, </w:t>
      </w:r>
      <w:r w:rsidRPr="00EC4159">
        <w:rPr>
          <w:rFonts w:ascii="Pole Emploi PRO Light" w:hAnsi="Pole Emploi PRO Light" w:cs="Arial"/>
          <w:bCs/>
        </w:rPr>
        <w:t>15 rue Henri Rol Tanguy - 93100 MONTREUIL</w:t>
      </w:r>
    </w:p>
    <w:p w14:paraId="7D7B33B8" w14:textId="77777777" w:rsidR="009136C7" w:rsidRPr="002440BE" w:rsidRDefault="009136C7" w:rsidP="009136C7">
      <w:pPr>
        <w:pStyle w:val="T1"/>
        <w:jc w:val="left"/>
        <w:rPr>
          <w:rFonts w:ascii="Pole Emploi PRO Light" w:hAnsi="Pole Emploi PRO Light" w:cs="Arial"/>
          <w:b/>
          <w:color w:val="000080"/>
        </w:rPr>
      </w:pPr>
      <w:r w:rsidRPr="009136C7">
        <w:rPr>
          <w:rFonts w:ascii="Pole Emploi PRO Light" w:eastAsia="Aptos" w:hAnsi="Pole Emploi PRO Light" w:cs="Arial"/>
          <w:bCs/>
        </w:rPr>
        <w:t>SIRET 13000548126957</w:t>
      </w:r>
    </w:p>
    <w:p w14:paraId="7A7C1399" w14:textId="77777777" w:rsidR="005F3D3E" w:rsidRPr="005F3D3E" w:rsidRDefault="005F3D3E" w:rsidP="005F3D3E">
      <w:pPr>
        <w:autoSpaceDE w:val="0"/>
        <w:rPr>
          <w:rFonts w:ascii="Pole Emploi PRO Light" w:eastAsia="TimesNewRoman" w:hAnsi="Pole Emploi PRO Light"/>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5F3D3E" w14:paraId="3FCF29A5" w14:textId="77777777" w:rsidTr="006A2D16">
        <w:tblPrEx>
          <w:tblCellMar>
            <w:top w:w="0" w:type="dxa"/>
            <w:bottom w:w="0" w:type="dxa"/>
          </w:tblCellMar>
        </w:tblPrEx>
        <w:trPr>
          <w:trHeight w:val="364"/>
        </w:trPr>
        <w:tc>
          <w:tcPr>
            <w:tcW w:w="9639" w:type="dxa"/>
            <w:shd w:val="solid" w:color="000080" w:fill="auto"/>
            <w:vAlign w:val="center"/>
          </w:tcPr>
          <w:p w14:paraId="0508DB3B" w14:textId="77777777" w:rsidR="007929CA" w:rsidRPr="005F3D3E" w:rsidRDefault="007929CA" w:rsidP="007673D3">
            <w:pPr>
              <w:tabs>
                <w:tab w:val="left" w:pos="-142"/>
                <w:tab w:val="left" w:pos="4111"/>
              </w:tabs>
              <w:jc w:val="both"/>
              <w:rPr>
                <w:rFonts w:ascii="Pole Emploi PRO Light" w:hAnsi="Pole Emploi PRO Light" w:cs="Arial"/>
                <w:b/>
                <w:bCs/>
              </w:rPr>
            </w:pPr>
            <w:r w:rsidRPr="005F3D3E">
              <w:rPr>
                <w:rFonts w:ascii="Pole Emploi PRO Light" w:hAnsi="Pole Emploi PRO Light" w:cs="Arial"/>
                <w:b/>
                <w:bCs/>
              </w:rPr>
              <w:br w:type="page"/>
            </w:r>
            <w:r w:rsidRPr="005F3D3E">
              <w:rPr>
                <w:rFonts w:ascii="Pole Emploi PRO Light" w:hAnsi="Pole Emploi PRO Light" w:cs="Arial"/>
                <w:b/>
                <w:bCs/>
              </w:rPr>
              <w:br w:type="page"/>
              <w:t>B - Objet du marché</w:t>
            </w:r>
            <w:r w:rsidR="001C2282" w:rsidRPr="005F3D3E">
              <w:rPr>
                <w:rFonts w:ascii="Pole Emploi PRO Light" w:hAnsi="Pole Emploi PRO Light" w:cs="Arial"/>
                <w:b/>
                <w:bCs/>
              </w:rPr>
              <w:t xml:space="preserve"> </w:t>
            </w:r>
          </w:p>
        </w:tc>
      </w:tr>
    </w:tbl>
    <w:p w14:paraId="097D7629" w14:textId="651A5C28" w:rsidR="0068234C" w:rsidRPr="005F3D3E" w:rsidRDefault="0068234C" w:rsidP="00B804D0">
      <w:pPr>
        <w:autoSpaceDE w:val="0"/>
        <w:autoSpaceDN w:val="0"/>
        <w:adjustRightInd w:val="0"/>
        <w:spacing w:before="240" w:after="240"/>
        <w:jc w:val="both"/>
        <w:rPr>
          <w:rFonts w:ascii="Pole Emploi PRO Light" w:hAnsi="Pole Emploi PRO Light" w:cs="Arial"/>
        </w:rPr>
      </w:pPr>
      <w:r w:rsidRPr="005F3D3E">
        <w:rPr>
          <w:rFonts w:ascii="Pole Emploi PRO Light" w:hAnsi="Pole Emploi PRO Light" w:cs="Arial"/>
        </w:rPr>
        <w:t xml:space="preserve">Marché ayant pour objet </w:t>
      </w:r>
      <w:r w:rsidR="00B804D0" w:rsidRPr="00B804D0">
        <w:rPr>
          <w:rFonts w:ascii="Pole Emploi PRO Light" w:hAnsi="Pole Emploi PRO Light" w:cs="Arial"/>
        </w:rPr>
        <w:t>l’acquisition et l’installation de solutions de stockage de serveurs pour les Data Center de la DGA Tech de France Travail situés à Castelnau-le-Lez (34) et La Chapelle-Saint-Mesmin (45). Dans le cadre de son évolution naturelle, et de la mise en œuvre de son plan d’urbanisation, France travail souhaite étendre sa capacité d’hébergement de serveurs en cluster</w:t>
      </w:r>
      <w:r w:rsidR="00B804D0">
        <w:rPr>
          <w:rFonts w:ascii="Pole Emploi PRO Light" w:hAnsi="Pole Emploi PRO Light" w:cs="Arial"/>
        </w:rPr>
        <w:t xml:space="preserve">, </w:t>
      </w:r>
      <w:r w:rsidRPr="005F3D3E">
        <w:rPr>
          <w:rFonts w:ascii="Pole Emploi PRO Light" w:hAnsi="Pole Emploi PRO Light" w:cs="Arial"/>
        </w:rPr>
        <w:t xml:space="preserve">telles que ces prestations sont décrites au Contrat et au Cahier des charges.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5F3D3E" w14:paraId="5D1B8FBB" w14:textId="77777777" w:rsidTr="006A2D16">
        <w:tblPrEx>
          <w:tblCellMar>
            <w:top w:w="0" w:type="dxa"/>
            <w:bottom w:w="0" w:type="dxa"/>
          </w:tblCellMar>
        </w:tblPrEx>
        <w:trPr>
          <w:trHeight w:val="364"/>
        </w:trPr>
        <w:tc>
          <w:tcPr>
            <w:tcW w:w="9639" w:type="dxa"/>
            <w:shd w:val="solid" w:color="000080" w:fill="auto"/>
            <w:vAlign w:val="center"/>
          </w:tcPr>
          <w:p w14:paraId="2D2AC6DB" w14:textId="77777777" w:rsidR="007929CA" w:rsidRPr="005F3D3E" w:rsidRDefault="007929CA" w:rsidP="007929CA">
            <w:pPr>
              <w:tabs>
                <w:tab w:val="left" w:pos="-142"/>
                <w:tab w:val="left" w:pos="4111"/>
              </w:tabs>
              <w:jc w:val="both"/>
              <w:rPr>
                <w:rFonts w:ascii="Pole Emploi PRO Light" w:hAnsi="Pole Emploi PRO Light" w:cs="Arial"/>
                <w:b/>
                <w:bCs/>
              </w:rPr>
            </w:pPr>
            <w:r w:rsidRPr="005F3D3E">
              <w:rPr>
                <w:rFonts w:ascii="Pole Emploi PRO Light" w:hAnsi="Pole Emploi PRO Light" w:cs="Arial"/>
                <w:b/>
                <w:bCs/>
              </w:rPr>
              <w:br w:type="page"/>
            </w:r>
            <w:r w:rsidRPr="005F3D3E">
              <w:rPr>
                <w:rFonts w:ascii="Pole Emploi PRO Light" w:hAnsi="Pole Emploi PRO Light" w:cs="Arial"/>
                <w:b/>
                <w:bCs/>
              </w:rPr>
              <w:br w:type="page"/>
              <w:t>C - Identification de l’opérateur écon</w:t>
            </w:r>
            <w:r w:rsidR="00603AC3" w:rsidRPr="005F3D3E">
              <w:rPr>
                <w:rFonts w:ascii="Pole Emploi PRO Light" w:hAnsi="Pole Emploi PRO Light" w:cs="Arial"/>
                <w:b/>
                <w:bCs/>
              </w:rPr>
              <w:t>omique concerné par le présent D</w:t>
            </w:r>
            <w:r w:rsidRPr="005F3D3E">
              <w:rPr>
                <w:rFonts w:ascii="Pole Emploi PRO Light" w:hAnsi="Pole Emploi PRO Light" w:cs="Arial"/>
                <w:b/>
                <w:bCs/>
              </w:rPr>
              <w:t xml:space="preserve">ocument de candidature </w:t>
            </w:r>
          </w:p>
        </w:tc>
      </w:tr>
    </w:tbl>
    <w:p w14:paraId="0565E06A" w14:textId="77777777" w:rsidR="007929CA" w:rsidRPr="005F3D3E" w:rsidRDefault="00F510B9" w:rsidP="003A6A86">
      <w:pPr>
        <w:spacing w:before="240"/>
        <w:jc w:val="both"/>
        <w:rPr>
          <w:rFonts w:ascii="Pole Emploi PRO Light" w:hAnsi="Pole Emploi PRO Light" w:cs="Arial"/>
          <w:bCs/>
        </w:rPr>
      </w:pPr>
      <w:r w:rsidRPr="005F3D3E">
        <w:rPr>
          <w:rFonts w:ascii="Pole Emploi PRO Light" w:hAnsi="Pole Emploi PRO Light" w:cs="Arial"/>
          <w:bCs/>
        </w:rPr>
        <w:t xml:space="preserve">Raison </w:t>
      </w:r>
      <w:r w:rsidR="00344109" w:rsidRPr="005F3D3E">
        <w:rPr>
          <w:rFonts w:ascii="Pole Emploi PRO Light" w:hAnsi="Pole Emploi PRO Light" w:cs="Arial"/>
          <w:bCs/>
        </w:rPr>
        <w:t>ou dénomination</w:t>
      </w:r>
      <w:r w:rsidRPr="005F3D3E">
        <w:rPr>
          <w:rFonts w:ascii="Pole Emploi PRO Light" w:hAnsi="Pole Emploi PRO Light" w:cs="Arial"/>
          <w:bCs/>
        </w:rPr>
        <w:t xml:space="preserve"> sociale</w:t>
      </w:r>
      <w:r w:rsidR="001B436C" w:rsidRPr="005F3D3E">
        <w:rPr>
          <w:rFonts w:ascii="Pole Emploi PRO Light" w:hAnsi="Pole Emploi PRO Light" w:cs="Arial"/>
          <w:bCs/>
        </w:rPr>
        <w:t>, adresse du siège social</w:t>
      </w:r>
      <w:r w:rsidR="00344109" w:rsidRPr="005F3D3E">
        <w:rPr>
          <w:rFonts w:ascii="Pole Emploi PRO Light" w:hAnsi="Pole Emploi PRO Light" w:cs="Arial"/>
          <w:bCs/>
        </w:rPr>
        <w:t xml:space="preserve"> ou siège</w:t>
      </w:r>
      <w:r w:rsidR="007929CA" w:rsidRPr="005F3D3E">
        <w:rPr>
          <w:rFonts w:ascii="Pole Emploi PRO Light" w:hAnsi="Pole Emploi PRO Light" w:cs="Arial"/>
          <w:bCs/>
        </w:rPr>
        <w:t xml:space="preserve">, forme juridique et numéro SIRET : </w:t>
      </w:r>
    </w:p>
    <w:p w14:paraId="305EF011" w14:textId="77777777" w:rsidR="007929CA" w:rsidRPr="005F3D3E" w:rsidRDefault="007929CA" w:rsidP="00344109">
      <w:pPr>
        <w:jc w:val="both"/>
        <w:rPr>
          <w:rFonts w:ascii="Pole Emploi PRO Light" w:hAnsi="Pole Emploi PRO Light" w:cs="Arial"/>
          <w:bCs/>
        </w:rPr>
      </w:pPr>
    </w:p>
    <w:p w14:paraId="452C806F" w14:textId="77777777" w:rsidR="00603AC3" w:rsidRPr="005F3D3E" w:rsidRDefault="00603AC3" w:rsidP="00344109">
      <w:pPr>
        <w:jc w:val="both"/>
        <w:rPr>
          <w:rFonts w:ascii="Pole Emploi PRO Light" w:hAnsi="Pole Emploi PRO Light" w:cs="Arial"/>
          <w:bCs/>
        </w:rPr>
      </w:pPr>
    </w:p>
    <w:p w14:paraId="57480E5F" w14:textId="77777777" w:rsidR="007929CA" w:rsidRPr="005F3D3E" w:rsidRDefault="007929CA" w:rsidP="00344109">
      <w:pPr>
        <w:jc w:val="both"/>
        <w:rPr>
          <w:rFonts w:ascii="Pole Emploi PRO Light" w:hAnsi="Pole Emploi PRO Light" w:cs="Arial"/>
          <w:bCs/>
        </w:rPr>
      </w:pPr>
    </w:p>
    <w:p w14:paraId="025C2982" w14:textId="77777777" w:rsidR="00067AF9" w:rsidRPr="005F3D3E" w:rsidRDefault="007929CA" w:rsidP="00344109">
      <w:pPr>
        <w:jc w:val="both"/>
        <w:rPr>
          <w:rFonts w:ascii="Pole Emploi PRO Light" w:hAnsi="Pole Emploi PRO Light" w:cs="Arial"/>
          <w:bCs/>
        </w:rPr>
      </w:pPr>
      <w:r w:rsidRPr="005F3D3E">
        <w:rPr>
          <w:rFonts w:ascii="Pole Emploi PRO Light" w:hAnsi="Pole Emploi PRO Light" w:cs="Arial"/>
          <w:bCs/>
        </w:rPr>
        <w:t>N</w:t>
      </w:r>
      <w:r w:rsidR="001B436C" w:rsidRPr="005F3D3E">
        <w:rPr>
          <w:rFonts w:ascii="Pole Emploi PRO Light" w:hAnsi="Pole Emploi PRO Light" w:cs="Arial"/>
          <w:bCs/>
        </w:rPr>
        <w:t xml:space="preserve">uméro de téléphone et courriel : </w:t>
      </w:r>
    </w:p>
    <w:p w14:paraId="24B10F49" w14:textId="77777777" w:rsidR="001B436C" w:rsidRPr="005F3D3E" w:rsidRDefault="001B436C" w:rsidP="00BE2763">
      <w:pPr>
        <w:rPr>
          <w:rFonts w:ascii="Pole Emploi PRO Light" w:hAnsi="Pole Emploi PRO Light" w:cs="Arial"/>
          <w:bCs/>
        </w:rPr>
      </w:pPr>
    </w:p>
    <w:p w14:paraId="37A419B2" w14:textId="77777777" w:rsidR="001B436C" w:rsidRPr="005F3D3E" w:rsidRDefault="001B436C" w:rsidP="00BE2763">
      <w:pPr>
        <w:rPr>
          <w:rFonts w:ascii="Pole Emploi PRO Light" w:hAnsi="Pole Emploi PRO Light" w:cs="Arial"/>
          <w:bCs/>
        </w:rPr>
      </w:pPr>
    </w:p>
    <w:p w14:paraId="2D7A98A8" w14:textId="77777777" w:rsidR="00903B8B" w:rsidRPr="005F3D3E" w:rsidRDefault="00903B8B" w:rsidP="00BE2763">
      <w:pPr>
        <w:rPr>
          <w:rFonts w:ascii="Pole Emploi PRO Light" w:hAnsi="Pole Emploi PRO Light" w:cs="Arial"/>
          <w:bCs/>
        </w:rPr>
      </w:pPr>
    </w:p>
    <w:p w14:paraId="533F3A73" w14:textId="77777777" w:rsidR="001B436C" w:rsidRPr="005F3D3E" w:rsidRDefault="001B436C" w:rsidP="003A6A86">
      <w:pPr>
        <w:spacing w:after="240"/>
        <w:jc w:val="both"/>
        <w:rPr>
          <w:rFonts w:ascii="Pole Emploi PRO Light" w:hAnsi="Pole Emploi PRO Light" w:cs="Arial"/>
          <w:bCs/>
        </w:rPr>
      </w:pPr>
      <w:r w:rsidRPr="005F3D3E">
        <w:rPr>
          <w:rFonts w:ascii="Pole Emploi PRO Light" w:hAnsi="Pole Emploi PRO Light" w:cs="Arial"/>
          <w:bCs/>
        </w:rPr>
        <w:t xml:space="preserve">Si différent, </w:t>
      </w:r>
      <w:r w:rsidR="00F510B9" w:rsidRPr="005F3D3E">
        <w:rPr>
          <w:rFonts w:ascii="Pole Emploi PRO Light" w:hAnsi="Pole Emploi PRO Light" w:cs="Arial"/>
          <w:bCs/>
        </w:rPr>
        <w:t>raison ou dénomination sociale</w:t>
      </w:r>
      <w:r w:rsidRPr="005F3D3E">
        <w:rPr>
          <w:rFonts w:ascii="Pole Emploi PRO Light" w:hAnsi="Pole Emploi PRO Light" w:cs="Arial"/>
          <w:bCs/>
        </w:rPr>
        <w:t>, adresse</w:t>
      </w:r>
      <w:r w:rsidR="00E87B87" w:rsidRPr="005F3D3E">
        <w:rPr>
          <w:rFonts w:ascii="Pole Emploi PRO Light" w:hAnsi="Pole Emploi PRO Light" w:cs="Arial"/>
          <w:bCs/>
        </w:rPr>
        <w:t xml:space="preserve">, </w:t>
      </w:r>
      <w:r w:rsidR="00A76341" w:rsidRPr="005F3D3E">
        <w:rPr>
          <w:rFonts w:ascii="Pole Emploi PRO Light" w:hAnsi="Pole Emploi PRO Light" w:cs="Arial"/>
          <w:bCs/>
        </w:rPr>
        <w:t xml:space="preserve">forme juridique et numéro SIRET, </w:t>
      </w:r>
      <w:r w:rsidR="00E87B87" w:rsidRPr="005F3D3E">
        <w:rPr>
          <w:rFonts w:ascii="Pole Emploi PRO Light" w:hAnsi="Pole Emploi PRO Light" w:cs="Arial"/>
          <w:bCs/>
        </w:rPr>
        <w:t>numéro de télé</w:t>
      </w:r>
      <w:r w:rsidR="000F739D" w:rsidRPr="005F3D3E">
        <w:rPr>
          <w:rFonts w:ascii="Pole Emploi PRO Light" w:hAnsi="Pole Emploi PRO Light" w:cs="Arial"/>
          <w:bCs/>
        </w:rPr>
        <w:t>phone</w:t>
      </w:r>
      <w:r w:rsidR="00E87B87" w:rsidRPr="005F3D3E">
        <w:rPr>
          <w:rFonts w:ascii="Pole Emploi PRO Light" w:hAnsi="Pole Emploi PRO Light" w:cs="Arial"/>
          <w:bCs/>
        </w:rPr>
        <w:t xml:space="preserve"> et courriel</w:t>
      </w:r>
      <w:r w:rsidRPr="005F3D3E">
        <w:rPr>
          <w:rFonts w:ascii="Pole Emploi PRO Light" w:hAnsi="Pole Emploi PRO Light" w:cs="Arial"/>
          <w:bCs/>
        </w:rPr>
        <w:t xml:space="preserve"> </w:t>
      </w:r>
      <w:r w:rsidR="00344109" w:rsidRPr="005F3D3E">
        <w:rPr>
          <w:rFonts w:ascii="Pole Emploi PRO Light" w:hAnsi="Pole Emploi PRO Light" w:cs="Arial"/>
          <w:bCs/>
        </w:rPr>
        <w:t xml:space="preserve">du service </w:t>
      </w:r>
      <w:r w:rsidR="001E1996" w:rsidRPr="005F3D3E">
        <w:rPr>
          <w:rFonts w:ascii="Pole Emploi PRO Light" w:hAnsi="Pole Emploi PRO Light" w:cs="Arial"/>
          <w:bCs/>
        </w:rPr>
        <w:t xml:space="preserve">ou </w:t>
      </w:r>
      <w:r w:rsidRPr="005F3D3E">
        <w:rPr>
          <w:rFonts w:ascii="Pole Emploi PRO Light" w:hAnsi="Pole Emploi PRO Light" w:cs="Arial"/>
          <w:bCs/>
        </w:rPr>
        <w:t xml:space="preserve">établissement </w:t>
      </w:r>
      <w:r w:rsidR="00344109" w:rsidRPr="005F3D3E">
        <w:rPr>
          <w:rFonts w:ascii="Pole Emploi PRO Light" w:hAnsi="Pole Emploi PRO Light" w:cs="Arial"/>
          <w:bCs/>
        </w:rPr>
        <w:t xml:space="preserve">chargé de </w:t>
      </w:r>
      <w:r w:rsidRPr="005F3D3E">
        <w:rPr>
          <w:rFonts w:ascii="Pole Emploi PRO Light" w:hAnsi="Pole Emploi PRO Light" w:cs="Arial"/>
          <w:bCs/>
        </w:rPr>
        <w:t>l’exécution des prestations</w:t>
      </w:r>
      <w:r w:rsidR="00E87B87" w:rsidRPr="005F3D3E">
        <w:rPr>
          <w:rFonts w:ascii="Pole Emploi PRO Light" w:hAnsi="Pole Emploi PRO Light" w:cs="Arial"/>
          <w:bCs/>
        </w:rPr>
        <w:t xml:space="preserve"> objet du marché: </w:t>
      </w:r>
    </w:p>
    <w:p w14:paraId="3BB22A50" w14:textId="77777777" w:rsidR="00F25E0C" w:rsidRPr="005F3D3E" w:rsidRDefault="00F25E0C" w:rsidP="003A6A86">
      <w:pPr>
        <w:spacing w:after="240"/>
        <w:jc w:val="both"/>
        <w:rPr>
          <w:rFonts w:ascii="Pole Emploi PRO Light" w:hAnsi="Pole Emploi PRO Light" w:cs="Arial"/>
          <w:bCs/>
        </w:rPr>
      </w:pPr>
    </w:p>
    <w:p w14:paraId="3D0E256A" w14:textId="77777777" w:rsidR="00F25E0C" w:rsidRPr="005F3D3E" w:rsidRDefault="00F25E0C">
      <w:pPr>
        <w:rPr>
          <w:ins w:id="0" w:author="Catherine Peltier" w:date="2023-12-18T11:40:00Z"/>
          <w:rFonts w:ascii="Pole Emploi PRO Light" w:hAnsi="Pole Emploi PRO Light"/>
          <w:sz w:val="2"/>
          <w:szCs w:val="2"/>
        </w:rPr>
      </w:pPr>
      <w:ins w:id="1" w:author="Catherine Peltier" w:date="2023-12-18T11:40:00Z">
        <w:r w:rsidRPr="005F3D3E">
          <w:rPr>
            <w:rFonts w:ascii="Pole Emploi PRO Light" w:hAnsi="Pole Emploi PRO Light"/>
          </w:rPr>
          <w:br w:type="page"/>
        </w:r>
      </w:ins>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5F3D3E" w14:paraId="3590B8FD" w14:textId="77777777" w:rsidTr="006A2D16">
        <w:tblPrEx>
          <w:tblCellMar>
            <w:top w:w="0" w:type="dxa"/>
            <w:bottom w:w="0" w:type="dxa"/>
          </w:tblCellMar>
        </w:tblPrEx>
        <w:trPr>
          <w:trHeight w:val="637"/>
        </w:trPr>
        <w:tc>
          <w:tcPr>
            <w:tcW w:w="9639" w:type="dxa"/>
            <w:shd w:val="solid" w:color="000080" w:fill="auto"/>
            <w:vAlign w:val="center"/>
          </w:tcPr>
          <w:p w14:paraId="62BE31FE" w14:textId="77777777" w:rsidR="004C6351" w:rsidRPr="005F3D3E" w:rsidRDefault="00356ACD" w:rsidP="00BE6CF5">
            <w:pPr>
              <w:tabs>
                <w:tab w:val="left" w:pos="-142"/>
                <w:tab w:val="left" w:pos="4111"/>
              </w:tabs>
              <w:jc w:val="both"/>
              <w:rPr>
                <w:rFonts w:ascii="Pole Emploi PRO Light" w:hAnsi="Pole Emploi PRO Light" w:cs="Arial"/>
                <w:b/>
                <w:bCs/>
              </w:rPr>
            </w:pPr>
            <w:r w:rsidRPr="005F3D3E">
              <w:rPr>
                <w:rFonts w:ascii="Pole Emploi PRO Light" w:hAnsi="Pole Emploi PRO Light" w:cs="Arial"/>
                <w:b/>
                <w:bCs/>
              </w:rPr>
              <w:br w:type="page"/>
            </w:r>
            <w:r w:rsidRPr="005F3D3E">
              <w:rPr>
                <w:rFonts w:ascii="Pole Emploi PRO Light" w:hAnsi="Pole Emploi PRO Light" w:cs="Arial"/>
                <w:b/>
                <w:bCs/>
              </w:rPr>
              <w:br w:type="page"/>
              <w:t xml:space="preserve">D - Déclaration sur l’honneur que </w:t>
            </w:r>
            <w:r w:rsidR="004C6351" w:rsidRPr="005F3D3E">
              <w:rPr>
                <w:rFonts w:ascii="Pole Emploi PRO Light" w:hAnsi="Pole Emploi PRO Light" w:cs="Arial"/>
                <w:b/>
                <w:bCs/>
              </w:rPr>
              <w:t xml:space="preserve">l’opérateur économique </w:t>
            </w:r>
            <w:r w:rsidRPr="005F3D3E">
              <w:rPr>
                <w:rFonts w:ascii="Pole Emploi PRO Light" w:hAnsi="Pole Emploi PRO Light" w:cs="Arial"/>
                <w:b/>
                <w:bCs/>
              </w:rPr>
              <w:t xml:space="preserve">n’entre dans aucun </w:t>
            </w:r>
            <w:r w:rsidR="005821E7" w:rsidRPr="005F3D3E">
              <w:rPr>
                <w:rFonts w:ascii="Pole Emploi PRO Light" w:hAnsi="Pole Emploi PRO Light" w:cs="Arial"/>
                <w:b/>
                <w:bCs/>
              </w:rPr>
              <w:t xml:space="preserve">des </w:t>
            </w:r>
            <w:r w:rsidRPr="005F3D3E">
              <w:rPr>
                <w:rFonts w:ascii="Pole Emploi PRO Light" w:hAnsi="Pole Emploi PRO Light" w:cs="Arial"/>
                <w:b/>
                <w:bCs/>
              </w:rPr>
              <w:t xml:space="preserve">cas d’interdiction de soumissionner </w:t>
            </w:r>
          </w:p>
        </w:tc>
      </w:tr>
    </w:tbl>
    <w:p w14:paraId="0C1581FA" w14:textId="77777777" w:rsidR="00EE1D02" w:rsidRPr="005F3D3E" w:rsidRDefault="004C6351" w:rsidP="003A6A86">
      <w:pPr>
        <w:spacing w:before="240" w:after="120"/>
        <w:jc w:val="both"/>
        <w:rPr>
          <w:rFonts w:ascii="Pole Emploi PRO Light" w:hAnsi="Pole Emploi PRO Light" w:cs="Arial"/>
          <w:bCs/>
        </w:rPr>
      </w:pPr>
      <w:r w:rsidRPr="005F3D3E">
        <w:rPr>
          <w:rFonts w:ascii="Pole Emploi PRO Light" w:hAnsi="Pole Emploi PRO Light" w:cs="Arial"/>
          <w:bCs/>
        </w:rPr>
        <w:t>Je, soussigné</w:t>
      </w:r>
      <w:r w:rsidR="007C5486" w:rsidRPr="005F3D3E">
        <w:rPr>
          <w:rFonts w:ascii="Pole Emploi PRO Light" w:hAnsi="Pole Emploi PRO Light" w:cs="Arial"/>
          <w:bCs/>
        </w:rPr>
        <w:t xml:space="preserve"> à la rubrique </w:t>
      </w:r>
      <w:r w:rsidR="009C2B9B" w:rsidRPr="005F3D3E">
        <w:rPr>
          <w:rFonts w:ascii="Pole Emploi PRO Light" w:hAnsi="Pole Emploi PRO Light" w:cs="Arial"/>
          <w:bCs/>
        </w:rPr>
        <w:t>I</w:t>
      </w:r>
      <w:r w:rsidR="007C5486" w:rsidRPr="005F3D3E">
        <w:rPr>
          <w:rFonts w:ascii="Pole Emploi PRO Light" w:hAnsi="Pole Emploi PRO Light" w:cs="Arial"/>
          <w:bCs/>
        </w:rPr>
        <w:t>, déclare sur l’honneur que</w:t>
      </w:r>
      <w:r w:rsidR="00754CA8" w:rsidRPr="005F3D3E">
        <w:rPr>
          <w:rFonts w:ascii="Pole Emploi PRO Light" w:hAnsi="Pole Emploi PRO Light" w:cs="Arial"/>
          <w:bCs/>
        </w:rPr>
        <w:t xml:space="preserve"> </w:t>
      </w:r>
      <w:r w:rsidR="007C5486" w:rsidRPr="005F3D3E">
        <w:rPr>
          <w:rFonts w:ascii="Pole Emploi PRO Light" w:hAnsi="Pole Emploi PRO Light" w:cs="Arial"/>
          <w:bCs/>
        </w:rPr>
        <w:t>l’opérateur économique identifié à la rubrique C :</w:t>
      </w:r>
    </w:p>
    <w:p w14:paraId="302812E9" w14:textId="77777777" w:rsidR="00A76341" w:rsidRPr="005F3D3E" w:rsidRDefault="00A76341" w:rsidP="0034486F">
      <w:pPr>
        <w:numPr>
          <w:ilvl w:val="0"/>
          <w:numId w:val="28"/>
        </w:numPr>
        <w:tabs>
          <w:tab w:val="clear" w:pos="644"/>
        </w:tabs>
        <w:ind w:left="567" w:hanging="567"/>
        <w:jc w:val="both"/>
        <w:rPr>
          <w:rFonts w:ascii="Pole Emploi PRO Light" w:hAnsi="Pole Emploi PRO Light" w:cs="Arial"/>
        </w:rPr>
      </w:pPr>
      <w:r w:rsidRPr="005F3D3E">
        <w:rPr>
          <w:rFonts w:ascii="Pole Emploi PRO Light" w:hAnsi="Pole Emploi PRO Light" w:cs="Arial"/>
        </w:rPr>
        <w:t xml:space="preserve">ne fait pas l’objet d’une condamnation définitive pour l’une des infractions prévues aux articles 222-34 à 222-40, </w:t>
      </w:r>
      <w:r w:rsidR="001E1041" w:rsidRPr="005F3D3E">
        <w:rPr>
          <w:rFonts w:ascii="Pole Emploi PRO Light" w:hAnsi="Pole Emploi PRO Light" w:cs="Arial"/>
        </w:rPr>
        <w:t xml:space="preserve">225-4-1, 225-4-7, </w:t>
      </w:r>
      <w:r w:rsidRPr="005F3D3E">
        <w:rPr>
          <w:rFonts w:ascii="Pole Emploi PRO Light" w:hAnsi="Pole Emploi PRO Light"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sidRPr="005F3D3E">
        <w:rPr>
          <w:rFonts w:ascii="Pole Emploi PRO Light" w:hAnsi="Pole Emploi PRO Light" w:cs="Arial"/>
        </w:rPr>
        <w:t>,</w:t>
      </w:r>
      <w:r w:rsidRPr="005F3D3E">
        <w:rPr>
          <w:rFonts w:ascii="Pole Emploi PRO Light" w:hAnsi="Pole Emploi PRO Light" w:cs="Arial"/>
        </w:rPr>
        <w:t xml:space="preserve"> pour recel de telles infractions, ainsi que pour les infractions équivalentes prévues par la législation d’un autre Etat membre de l’Union européenne</w:t>
      </w:r>
      <w:r w:rsidR="00754CA8" w:rsidRPr="005F3D3E">
        <w:rPr>
          <w:rFonts w:ascii="Pole Emploi PRO Light" w:hAnsi="Pole Emploi PRO Light" w:cs="Arial"/>
        </w:rPr>
        <w:t xml:space="preserve">, dans </w:t>
      </w:r>
      <w:r w:rsidR="00754CA8" w:rsidRPr="005F3D3E">
        <w:rPr>
          <w:rFonts w:ascii="Pole Emploi PRO Light" w:hAnsi="Pole Emploi PRO Light" w:cs="Arial"/>
          <w:bCs/>
        </w:rPr>
        <w:t xml:space="preserve">les conditions fixées à l’article </w:t>
      </w:r>
      <w:r w:rsidR="000A0ED1" w:rsidRPr="005F3D3E">
        <w:rPr>
          <w:rFonts w:ascii="Pole Emploi PRO Light" w:hAnsi="Pole Emploi PRO Light" w:cs="Arial"/>
          <w:bCs/>
        </w:rPr>
        <w:t>L.</w:t>
      </w:r>
      <w:r w:rsidR="007673D3" w:rsidRPr="005F3D3E">
        <w:rPr>
          <w:rFonts w:ascii="Pole Emploi PRO Light" w:hAnsi="Pole Emploi PRO Light" w:cs="Arial"/>
          <w:bCs/>
        </w:rPr>
        <w:t>2141-1 du code de la commande publique</w:t>
      </w:r>
      <w:r w:rsidRPr="005F3D3E">
        <w:rPr>
          <w:rFonts w:ascii="Pole Emploi PRO Light" w:hAnsi="Pole Emploi PRO Light" w:cs="Arial"/>
        </w:rPr>
        <w:t xml:space="preserve"> ; </w:t>
      </w:r>
    </w:p>
    <w:p w14:paraId="0C6A4C3D" w14:textId="77777777" w:rsidR="00A76341" w:rsidRPr="005F3D3E" w:rsidRDefault="000A4420" w:rsidP="00372616">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a souscrit les déclarations lui incombant en matière fiscale et sociale et acquitté les impôts et cotisations exigibles à cette date</w:t>
      </w:r>
      <w:r w:rsidR="00754CA8" w:rsidRPr="005F3D3E">
        <w:rPr>
          <w:rFonts w:ascii="Pole Emploi PRO Light" w:hAnsi="Pole Emploi PRO Light" w:cs="Arial"/>
        </w:rPr>
        <w:t xml:space="preserve">, dans </w:t>
      </w:r>
      <w:r w:rsidR="00754CA8" w:rsidRPr="005F3D3E">
        <w:rPr>
          <w:rFonts w:ascii="Pole Emploi PRO Light" w:hAnsi="Pole Emploi PRO Light" w:cs="Arial"/>
          <w:bCs/>
        </w:rPr>
        <w:t xml:space="preserve">les conditions fixées à l’article </w:t>
      </w:r>
      <w:r w:rsidR="000A0ED1" w:rsidRPr="005F3D3E">
        <w:rPr>
          <w:rFonts w:ascii="Pole Emploi PRO Light" w:hAnsi="Pole Emploi PRO Light" w:cs="Arial"/>
          <w:bCs/>
        </w:rPr>
        <w:t>L.</w:t>
      </w:r>
      <w:r w:rsidR="007673D3" w:rsidRPr="005F3D3E">
        <w:rPr>
          <w:rFonts w:ascii="Pole Emploi PRO Light" w:hAnsi="Pole Emploi PRO Light" w:cs="Arial"/>
          <w:bCs/>
        </w:rPr>
        <w:t>2141-2 du code de la commande publique</w:t>
      </w:r>
      <w:r w:rsidRPr="005F3D3E">
        <w:rPr>
          <w:rFonts w:ascii="Pole Emploi PRO Light" w:hAnsi="Pole Emploi PRO Light" w:cs="Arial"/>
        </w:rPr>
        <w:t xml:space="preserve"> ; </w:t>
      </w:r>
    </w:p>
    <w:p w14:paraId="64FB8099" w14:textId="77777777" w:rsidR="00F73755" w:rsidRPr="005F3D3E" w:rsidRDefault="001336F0" w:rsidP="00372616">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 xml:space="preserve">n’est pas en situation de </w:t>
      </w:r>
      <w:r w:rsidR="000A4420" w:rsidRPr="005F3D3E">
        <w:rPr>
          <w:rFonts w:ascii="Pole Emploi PRO Light" w:hAnsi="Pole Emploi PRO Light" w:cs="Arial"/>
        </w:rPr>
        <w:t xml:space="preserve">liquidation judiciaire </w:t>
      </w:r>
      <w:r w:rsidRPr="005F3D3E">
        <w:rPr>
          <w:rFonts w:ascii="Pole Emploi PRO Light" w:hAnsi="Pole Emploi PRO Light" w:cs="Arial"/>
        </w:rPr>
        <w:t xml:space="preserve">au sens de </w:t>
      </w:r>
      <w:r w:rsidR="000A0ED1" w:rsidRPr="005F3D3E">
        <w:rPr>
          <w:rFonts w:ascii="Pole Emploi PRO Light" w:hAnsi="Pole Emploi PRO Light" w:cs="Arial"/>
        </w:rPr>
        <w:t>l’article L.</w:t>
      </w:r>
      <w:r w:rsidR="000A4420" w:rsidRPr="005F3D3E">
        <w:rPr>
          <w:rFonts w:ascii="Pole Emploi PRO Light" w:hAnsi="Pole Emploi PRO Light" w:cs="Arial"/>
        </w:rPr>
        <w:t>640-1 du code de commerce</w:t>
      </w:r>
      <w:r w:rsidRPr="005F3D3E">
        <w:rPr>
          <w:rFonts w:ascii="Pole Emploi PRO Light" w:hAnsi="Pole Emploi PRO Light" w:cs="Arial"/>
        </w:rPr>
        <w:t xml:space="preserve">, </w:t>
      </w:r>
      <w:r w:rsidR="000A4420" w:rsidRPr="005F3D3E">
        <w:rPr>
          <w:rFonts w:ascii="Pole Emploi PRO Light" w:hAnsi="Pole Emploi PRO Light" w:cs="Arial"/>
        </w:rPr>
        <w:t>faillite personnelle ou interdiction de gérer</w:t>
      </w:r>
      <w:r w:rsidR="000A0ED1" w:rsidRPr="005F3D3E">
        <w:rPr>
          <w:rFonts w:ascii="Pole Emploi PRO Light" w:hAnsi="Pole Emploi PRO Light" w:cs="Arial"/>
        </w:rPr>
        <w:t xml:space="preserve"> en application des articles L.653-1 à L.</w:t>
      </w:r>
      <w:r w:rsidR="000A4420" w:rsidRPr="005F3D3E">
        <w:rPr>
          <w:rFonts w:ascii="Pole Emploi PRO Light" w:hAnsi="Pole Emploi PRO Light" w:cs="Arial"/>
        </w:rPr>
        <w:t xml:space="preserve">653-8 du </w:t>
      </w:r>
      <w:r w:rsidRPr="005F3D3E">
        <w:rPr>
          <w:rFonts w:ascii="Pole Emploi PRO Light" w:hAnsi="Pole Emploi PRO Light" w:cs="Arial"/>
        </w:rPr>
        <w:t xml:space="preserve">même </w:t>
      </w:r>
      <w:r w:rsidR="000A4420" w:rsidRPr="005F3D3E">
        <w:rPr>
          <w:rFonts w:ascii="Pole Emploi PRO Light" w:hAnsi="Pole Emploi PRO Light" w:cs="Arial"/>
        </w:rPr>
        <w:t>code ou mesure équivalente prévue par un droit étranger</w:t>
      </w:r>
      <w:r w:rsidRPr="005F3D3E">
        <w:rPr>
          <w:rFonts w:ascii="Pole Emploi PRO Light" w:hAnsi="Pole Emploi PRO Light" w:cs="Arial"/>
        </w:rPr>
        <w:t xml:space="preserve"> ; </w:t>
      </w:r>
    </w:p>
    <w:p w14:paraId="1F814F84" w14:textId="77777777" w:rsidR="001336F0" w:rsidRPr="005F3D3E" w:rsidRDefault="001336F0" w:rsidP="00372616">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 xml:space="preserve">dans le cas où </w:t>
      </w:r>
      <w:r w:rsidR="00245789" w:rsidRPr="005F3D3E">
        <w:rPr>
          <w:rFonts w:ascii="Pole Emploi PRO Light" w:hAnsi="Pole Emploi PRO Light" w:cs="Arial"/>
        </w:rPr>
        <w:t xml:space="preserve">l’opérateur économique </w:t>
      </w:r>
      <w:r w:rsidRPr="005F3D3E">
        <w:rPr>
          <w:rFonts w:ascii="Pole Emploi PRO Light" w:hAnsi="Pole Emploi PRO Light" w:cs="Arial"/>
        </w:rPr>
        <w:t>est en redressement jud</w:t>
      </w:r>
      <w:r w:rsidR="000A0ED1" w:rsidRPr="005F3D3E">
        <w:rPr>
          <w:rFonts w:ascii="Pole Emploi PRO Light" w:hAnsi="Pole Emploi PRO Light" w:cs="Arial"/>
        </w:rPr>
        <w:t>iciaire au sens de l’article L.</w:t>
      </w:r>
      <w:r w:rsidRPr="005F3D3E">
        <w:rPr>
          <w:rFonts w:ascii="Pole Emploi PRO Light" w:hAnsi="Pole Emploi PRO Light" w:cs="Arial"/>
        </w:rPr>
        <w:t xml:space="preserve">631-1 du code de commerce ou procédure équivalente régie par un droit étranger, </w:t>
      </w:r>
      <w:r w:rsidR="00245789" w:rsidRPr="005F3D3E">
        <w:rPr>
          <w:rFonts w:ascii="Pole Emploi PRO Light" w:hAnsi="Pole Emploi PRO Light" w:cs="Arial"/>
        </w:rPr>
        <w:t>est habilité à poursuivre son activité pendant la durée prévisible d’exécution des prestations</w:t>
      </w:r>
      <w:r w:rsidR="007673D3" w:rsidRPr="005F3D3E">
        <w:rPr>
          <w:rFonts w:ascii="Pole Emploi PRO Light" w:hAnsi="Pole Emploi PRO Light" w:cs="Arial"/>
        </w:rPr>
        <w:t>.</w:t>
      </w:r>
      <w:r w:rsidRPr="005F3D3E">
        <w:rPr>
          <w:rFonts w:ascii="Pole Emploi PRO Light" w:hAnsi="Pole Emploi PRO Light" w:cs="Arial"/>
        </w:rPr>
        <w:t xml:space="preserve"> ; </w:t>
      </w:r>
    </w:p>
    <w:p w14:paraId="3ED43DF0" w14:textId="77777777" w:rsidR="00245789" w:rsidRPr="005F3D3E" w:rsidRDefault="00245789" w:rsidP="00372616">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n’a pas été sanctionné</w:t>
      </w:r>
      <w:r w:rsidR="001336F0" w:rsidRPr="005F3D3E">
        <w:rPr>
          <w:rFonts w:ascii="Pole Emploi PRO Light" w:hAnsi="Pole Emploi PRO Light" w:cs="Arial"/>
        </w:rPr>
        <w:t xml:space="preserve"> pour méconnaissance des obli</w:t>
      </w:r>
      <w:r w:rsidR="000A0ED1" w:rsidRPr="005F3D3E">
        <w:rPr>
          <w:rFonts w:ascii="Pole Emploi PRO Light" w:hAnsi="Pole Emploi PRO Light" w:cs="Arial"/>
        </w:rPr>
        <w:t>gations prévues aux articles L.8221-1, L.</w:t>
      </w:r>
      <w:r w:rsidR="001336F0" w:rsidRPr="005F3D3E">
        <w:rPr>
          <w:rFonts w:ascii="Pole Emploi PRO Light" w:hAnsi="Pole Emploi PRO Light" w:cs="Arial"/>
        </w:rPr>
        <w:t>8221-3, L.</w:t>
      </w:r>
      <w:r w:rsidR="000A0ED1" w:rsidRPr="005F3D3E">
        <w:rPr>
          <w:rFonts w:ascii="Pole Emploi PRO Light" w:hAnsi="Pole Emploi PRO Light" w:cs="Arial"/>
        </w:rPr>
        <w:t>8221-5, L.8231-1, L.8241-1, L.8251-1 et L.</w:t>
      </w:r>
      <w:r w:rsidR="001336F0" w:rsidRPr="005F3D3E">
        <w:rPr>
          <w:rFonts w:ascii="Pole Emploi PRO Light" w:hAnsi="Pole Emploi PRO Light" w:cs="Arial"/>
        </w:rPr>
        <w:t>8251-2 du code du travail</w:t>
      </w:r>
      <w:r w:rsidRPr="005F3D3E">
        <w:rPr>
          <w:rFonts w:ascii="Pole Emploi PRO Light" w:hAnsi="Pole Emploi PRO Light" w:cs="Arial"/>
        </w:rPr>
        <w:t>,</w:t>
      </w:r>
      <w:r w:rsidR="001336F0" w:rsidRPr="005F3D3E">
        <w:rPr>
          <w:rFonts w:ascii="Pole Emploi PRO Light" w:hAnsi="Pole Emploi PRO Light" w:cs="Arial"/>
        </w:rPr>
        <w:t xml:space="preserve"> </w:t>
      </w:r>
      <w:r w:rsidRPr="005F3D3E">
        <w:rPr>
          <w:rFonts w:ascii="Pole Emploi PRO Light" w:hAnsi="Pole Emploi PRO Light" w:cs="Arial"/>
        </w:rPr>
        <w:t>ni condamné</w:t>
      </w:r>
      <w:r w:rsidR="001336F0" w:rsidRPr="005F3D3E">
        <w:rPr>
          <w:rFonts w:ascii="Pole Emploi PRO Light" w:hAnsi="Pole Emploi PRO Light" w:cs="Arial"/>
        </w:rPr>
        <w:t xml:space="preserve"> au titre de l’article L.1146-1 du même code ou de</w:t>
      </w:r>
      <w:r w:rsidRPr="005F3D3E">
        <w:rPr>
          <w:rFonts w:ascii="Pole Emploi PRO Light" w:hAnsi="Pole Emploi PRO Light" w:cs="Arial"/>
        </w:rPr>
        <w:t xml:space="preserve"> l’article 225-1 du code pénal ; </w:t>
      </w:r>
    </w:p>
    <w:p w14:paraId="6F5908DC" w14:textId="5B5C2E7B" w:rsidR="00245789" w:rsidRPr="005F3D3E" w:rsidRDefault="00245789" w:rsidP="00372616">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a, au 31 décembre 20</w:t>
      </w:r>
      <w:r w:rsidR="00B804D0">
        <w:rPr>
          <w:rFonts w:ascii="Pole Emploi PRO Light" w:hAnsi="Pole Emploi PRO Light" w:cs="Arial"/>
        </w:rPr>
        <w:t xml:space="preserve">25, </w:t>
      </w:r>
      <w:r w:rsidR="001336F0" w:rsidRPr="005F3D3E">
        <w:rPr>
          <w:rFonts w:ascii="Pole Emploi PRO Light" w:hAnsi="Pole Emploi PRO Light" w:cs="Arial"/>
        </w:rPr>
        <w:t xml:space="preserve">mis en </w:t>
      </w:r>
      <w:r w:rsidRPr="005F3D3E">
        <w:rPr>
          <w:rFonts w:ascii="Pole Emploi PRO Light" w:hAnsi="Pole Emploi PRO Light" w:cs="Arial"/>
        </w:rPr>
        <w:t xml:space="preserve">œuvre </w:t>
      </w:r>
      <w:r w:rsidR="001336F0" w:rsidRPr="005F3D3E">
        <w:rPr>
          <w:rFonts w:ascii="Pole Emploi PRO Light" w:hAnsi="Pole Emploi PRO Light" w:cs="Arial"/>
        </w:rPr>
        <w:t>l’obligation de négociat</w:t>
      </w:r>
      <w:r w:rsidR="004D1D46" w:rsidRPr="005F3D3E">
        <w:rPr>
          <w:rFonts w:ascii="Pole Emploi PRO Light" w:hAnsi="Pole Emploi PRO Light" w:cs="Arial"/>
        </w:rPr>
        <w:t>ion prévue au 2° de</w:t>
      </w:r>
      <w:r w:rsidR="000A0ED1" w:rsidRPr="005F3D3E">
        <w:rPr>
          <w:rFonts w:ascii="Pole Emploi PRO Light" w:hAnsi="Pole Emploi PRO Light" w:cs="Arial"/>
        </w:rPr>
        <w:t xml:space="preserve"> l’article L.</w:t>
      </w:r>
      <w:r w:rsidR="0087665C" w:rsidRPr="005F3D3E">
        <w:rPr>
          <w:rFonts w:ascii="Pole Emploi PRO Light" w:hAnsi="Pole Emploi PRO Light" w:cs="Arial"/>
        </w:rPr>
        <w:t>2242-1</w:t>
      </w:r>
      <w:r w:rsidR="001336F0" w:rsidRPr="005F3D3E">
        <w:rPr>
          <w:rFonts w:ascii="Pole Emploi PRO Light" w:hAnsi="Pole Emploi PRO Light" w:cs="Arial"/>
        </w:rPr>
        <w:t xml:space="preserve"> du code du travail</w:t>
      </w:r>
      <w:r w:rsidRPr="005F3D3E">
        <w:rPr>
          <w:rFonts w:ascii="Pole Emploi PRO Light" w:hAnsi="Pole Emploi PRO Light" w:cs="Arial"/>
        </w:rPr>
        <w:t xml:space="preserve"> ; </w:t>
      </w:r>
    </w:p>
    <w:p w14:paraId="45B5D69C" w14:textId="77777777" w:rsidR="00824A4C" w:rsidRPr="005F3D3E" w:rsidRDefault="004C6351" w:rsidP="00824A4C">
      <w:pPr>
        <w:numPr>
          <w:ilvl w:val="0"/>
          <w:numId w:val="28"/>
        </w:numPr>
        <w:tabs>
          <w:tab w:val="clear" w:pos="644"/>
        </w:tabs>
        <w:spacing w:before="120"/>
        <w:ind w:left="567" w:hanging="567"/>
        <w:jc w:val="both"/>
        <w:rPr>
          <w:rFonts w:ascii="Pole Emploi PRO Light" w:hAnsi="Pole Emploi PRO Light" w:cs="Arial"/>
        </w:rPr>
      </w:pPr>
      <w:r w:rsidRPr="005F3D3E">
        <w:rPr>
          <w:rFonts w:ascii="Pole Emploi PRO Light" w:hAnsi="Pole Emploi PRO Light" w:cs="Arial"/>
        </w:rPr>
        <w:t>ne fait pas l’objet d’une mesure d’exclusion des contrats administratifs en vertu d’une décision administrative prise en application de l’artic</w:t>
      </w:r>
      <w:r w:rsidR="000A0ED1" w:rsidRPr="005F3D3E">
        <w:rPr>
          <w:rFonts w:ascii="Pole Emploi PRO Light" w:hAnsi="Pole Emploi PRO Light" w:cs="Arial"/>
        </w:rPr>
        <w:t>le L.</w:t>
      </w:r>
      <w:r w:rsidR="00754CA8" w:rsidRPr="005F3D3E">
        <w:rPr>
          <w:rFonts w:ascii="Pole Emploi PRO Light" w:hAnsi="Pole Emploi PRO Light" w:cs="Arial"/>
        </w:rPr>
        <w:t xml:space="preserve">8272-4 du code du travail, dans </w:t>
      </w:r>
      <w:r w:rsidR="00754CA8" w:rsidRPr="005F3D3E">
        <w:rPr>
          <w:rFonts w:ascii="Pole Emploi PRO Light" w:hAnsi="Pole Emploi PRO Light" w:cs="Arial"/>
          <w:bCs/>
        </w:rPr>
        <w:t xml:space="preserve">les conditions fixées à l’article </w:t>
      </w:r>
      <w:r w:rsidR="000A0ED1" w:rsidRPr="005F3D3E">
        <w:rPr>
          <w:rFonts w:ascii="Pole Emploi PRO Light" w:hAnsi="Pole Emploi PRO Light" w:cs="Arial"/>
          <w:bCs/>
        </w:rPr>
        <w:t>L.</w:t>
      </w:r>
      <w:r w:rsidR="0002577D" w:rsidRPr="005F3D3E">
        <w:rPr>
          <w:rFonts w:ascii="Pole Emploi PRO Light" w:hAnsi="Pole Emploi PRO Light" w:cs="Arial"/>
          <w:bCs/>
        </w:rPr>
        <w:t>2141-5 du code de la commande publique</w:t>
      </w:r>
      <w:r w:rsidR="000A0ED1" w:rsidRPr="005F3D3E">
        <w:rPr>
          <w:rFonts w:ascii="Pole Emploi PRO Light" w:hAnsi="Pole Emploi PRO Light" w:cs="Arial"/>
        </w:rPr>
        <w:t>.</w:t>
      </w:r>
    </w:p>
    <w:p w14:paraId="6BF6EDB8" w14:textId="77777777" w:rsidR="0026680B" w:rsidRPr="005F3D3E" w:rsidRDefault="0026680B" w:rsidP="00F25E0C">
      <w:pPr>
        <w:spacing w:before="240" w:after="240"/>
        <w:jc w:val="both"/>
        <w:rPr>
          <w:rFonts w:ascii="Pole Emploi PRO Light" w:hAnsi="Pole Emploi PRO Light" w:cs="Arial"/>
          <w:sz w:val="14"/>
          <w:szCs w:val="14"/>
        </w:rPr>
      </w:pPr>
      <w:r w:rsidRPr="005F3D3E">
        <w:rPr>
          <w:rFonts w:ascii="Pole Emploi PRO Light" w:hAnsi="Pole Emploi PRO Light" w:cs="Arial"/>
          <w:sz w:val="14"/>
          <w:szCs w:val="14"/>
        </w:rPr>
        <w:t>En application de l’article L.2141-6-1 du code de la commande publique, l’opérateur économique entrant dans les cas d’interdiction m</w:t>
      </w:r>
      <w:r w:rsidR="006A5F7E" w:rsidRPr="005F3D3E">
        <w:rPr>
          <w:rFonts w:ascii="Pole Emploi PRO Light" w:hAnsi="Pole Emploi PRO Light" w:cs="Arial"/>
          <w:sz w:val="14"/>
          <w:szCs w:val="14"/>
        </w:rPr>
        <w:t>entionnés aux 1°), 5°), 6°) et 7</w:t>
      </w:r>
      <w:r w:rsidRPr="005F3D3E">
        <w:rPr>
          <w:rFonts w:ascii="Pole Emploi PRO Light" w:hAnsi="Pole Emploi PRO Light" w:cs="Arial"/>
          <w:sz w:val="14"/>
          <w:szCs w:val="14"/>
        </w:rPr>
        <w:t xml:space="preserve">°) </w:t>
      </w:r>
      <w:r w:rsidR="005B227C" w:rsidRPr="005F3D3E">
        <w:rPr>
          <w:rFonts w:ascii="Pole Emploi PRO Light" w:hAnsi="Pole Emploi PRO Light" w:cs="Arial"/>
          <w:sz w:val="14"/>
          <w:szCs w:val="14"/>
        </w:rPr>
        <w:t>produit</w:t>
      </w:r>
      <w:r w:rsidRPr="005F3D3E">
        <w:rPr>
          <w:rFonts w:ascii="Pole Emploi PRO Light" w:hAnsi="Pole Emploi PRO Light" w:cs="Arial"/>
          <w:sz w:val="14"/>
          <w:szCs w:val="14"/>
        </w:rPr>
        <w:t>, à l’appui de sa candidature, des preuves qu'il a pris des mesures de nature à démontrer sa fiabilité.</w:t>
      </w:r>
    </w:p>
    <w:p w14:paraId="7B0A9DE2" w14:textId="77777777" w:rsidR="00B2613C" w:rsidRPr="005F3D3E" w:rsidRDefault="00677469" w:rsidP="00F25E0C">
      <w:pPr>
        <w:spacing w:after="240"/>
        <w:jc w:val="both"/>
        <w:rPr>
          <w:rFonts w:ascii="Pole Emploi PRO Light" w:hAnsi="Pole Emploi PRO Light" w:cs="Arial"/>
          <w:bCs/>
        </w:rPr>
      </w:pPr>
      <w:r w:rsidRPr="005F3D3E">
        <w:rPr>
          <w:rFonts w:ascii="Pole Emploi PRO Light" w:hAnsi="Pole Emploi PRO Light" w:cs="Arial"/>
          <w:bCs/>
        </w:rPr>
        <w:t xml:space="preserve">Je, soussigné à la rubrique </w:t>
      </w:r>
      <w:r w:rsidR="009C2B9B" w:rsidRPr="005F3D3E">
        <w:rPr>
          <w:rFonts w:ascii="Pole Emploi PRO Light" w:hAnsi="Pole Emploi PRO Light" w:cs="Arial"/>
          <w:bCs/>
        </w:rPr>
        <w:t>I</w:t>
      </w:r>
      <w:r w:rsidRPr="005F3D3E">
        <w:rPr>
          <w:rFonts w:ascii="Pole Emploi PRO Light" w:hAnsi="Pole Emploi PRO Light" w:cs="Arial"/>
          <w:bCs/>
        </w:rPr>
        <w:t>, informe l’acheteur</w:t>
      </w:r>
      <w:r w:rsidR="00F25E0C" w:rsidRPr="005F3D3E">
        <w:rPr>
          <w:rFonts w:ascii="Pole Emploi PRO Light" w:hAnsi="Pole Emploi PRO Light" w:cs="Arial"/>
          <w:bCs/>
        </w:rPr>
        <w:t>,</w:t>
      </w:r>
      <w:r w:rsidR="000A0ED1" w:rsidRPr="005F3D3E">
        <w:rPr>
          <w:rFonts w:ascii="Pole Emploi PRO Light" w:hAnsi="Pole Emploi PRO Light" w:cs="Arial"/>
          <w:bCs/>
        </w:rPr>
        <w:t xml:space="preserve"> en application des articles L.2141-7 </w:t>
      </w:r>
      <w:r w:rsidR="00F25E0C" w:rsidRPr="005F3D3E">
        <w:rPr>
          <w:rFonts w:ascii="Pole Emploi PRO Light" w:hAnsi="Pole Emploi PRO Light" w:cs="Arial"/>
          <w:bCs/>
        </w:rPr>
        <w:t xml:space="preserve">et L.2141-8 </w:t>
      </w:r>
      <w:r w:rsidR="000A0ED1" w:rsidRPr="005F3D3E">
        <w:rPr>
          <w:rFonts w:ascii="Pole Emploi PRO Light" w:hAnsi="Pole Emploi PRO Light" w:cs="Arial"/>
          <w:bCs/>
        </w:rPr>
        <w:t>à L.</w:t>
      </w:r>
      <w:r w:rsidRPr="005F3D3E">
        <w:rPr>
          <w:rFonts w:ascii="Pole Emploi PRO Light" w:hAnsi="Pole Emploi PRO Light" w:cs="Arial"/>
          <w:bCs/>
        </w:rPr>
        <w:t>2141-1</w:t>
      </w:r>
      <w:r w:rsidR="00372616" w:rsidRPr="005F3D3E">
        <w:rPr>
          <w:rFonts w:ascii="Pole Emploi PRO Light" w:hAnsi="Pole Emploi PRO Light" w:cs="Arial"/>
          <w:bCs/>
        </w:rPr>
        <w:t>0</w:t>
      </w:r>
      <w:r w:rsidRPr="005F3D3E">
        <w:rPr>
          <w:rFonts w:ascii="Pole Emploi PRO Light" w:hAnsi="Pole Emploi PRO Light" w:cs="Arial"/>
          <w:bCs/>
        </w:rPr>
        <w:t xml:space="preserve"> du code de la commande publique</w:t>
      </w:r>
      <w:r w:rsidR="00F25E0C" w:rsidRPr="005F3D3E">
        <w:rPr>
          <w:rFonts w:ascii="Pole Emploi PRO Light" w:hAnsi="Pole Emploi PRO Light" w:cs="Arial"/>
          <w:bCs/>
        </w:rPr>
        <w:t>,</w:t>
      </w:r>
      <w:r w:rsidR="00F05E32" w:rsidRPr="005F3D3E">
        <w:rPr>
          <w:rFonts w:ascii="Pole Emploi PRO Light" w:hAnsi="Pole Emploi PRO Light" w:cs="Arial"/>
          <w:bCs/>
        </w:rPr>
        <w:t xml:space="preserve"> que</w:t>
      </w:r>
      <w:r w:rsidRPr="005F3D3E">
        <w:rPr>
          <w:rFonts w:ascii="Pole Emploi PRO Light" w:hAnsi="Pole Emploi PRO Light" w:cs="Arial"/>
          <w:bCs/>
        </w:rPr>
        <w:t xml:space="preserve"> </w:t>
      </w:r>
      <w:r w:rsidR="00F05E32" w:rsidRPr="005F3D3E">
        <w:rPr>
          <w:rFonts w:ascii="Pole Emploi PRO Light" w:hAnsi="Pole Emploi PRO Light" w:cs="Arial"/>
          <w:bCs/>
        </w:rPr>
        <w:t xml:space="preserve">l’opérateur économique identifié à la rubrique C ou des personnes physiques en son sein </w:t>
      </w:r>
      <w:r w:rsidR="00C64790" w:rsidRPr="005F3D3E">
        <w:rPr>
          <w:rFonts w:ascii="Pole Emploi PRO Light" w:hAnsi="Pole Emploi PRO Light" w:cs="Arial"/>
          <w:bCs/>
        </w:rPr>
        <w:t xml:space="preserve">sont </w:t>
      </w:r>
      <w:r w:rsidR="00F05E32" w:rsidRPr="005F3D3E">
        <w:rPr>
          <w:rFonts w:ascii="Pole Emploi PRO Light" w:hAnsi="Pole Emploi PRO Light" w:cs="Arial"/>
          <w:bCs/>
        </w:rPr>
        <w:t xml:space="preserve">dans </w:t>
      </w:r>
      <w:r w:rsidR="00B2613C" w:rsidRPr="005F3D3E">
        <w:rPr>
          <w:rFonts w:ascii="Pole Emploi PRO Light" w:hAnsi="Pole Emploi PRO Light" w:cs="Arial"/>
          <w:bCs/>
        </w:rPr>
        <w:t>un</w:t>
      </w:r>
      <w:r w:rsidR="00F05E32" w:rsidRPr="005F3D3E">
        <w:rPr>
          <w:rFonts w:ascii="Pole Emploi PRO Light" w:hAnsi="Pole Emploi PRO Light" w:cs="Arial"/>
          <w:bCs/>
        </w:rPr>
        <w:t>e</w:t>
      </w:r>
      <w:r w:rsidR="00B2613C" w:rsidRPr="005F3D3E">
        <w:rPr>
          <w:rFonts w:ascii="Pole Emploi PRO Light" w:hAnsi="Pole Emploi PRO Light" w:cs="Arial"/>
          <w:bCs/>
        </w:rPr>
        <w:t xml:space="preserve"> ou plusieurs </w:t>
      </w:r>
      <w:r w:rsidR="006A2D16" w:rsidRPr="005F3D3E">
        <w:rPr>
          <w:rFonts w:ascii="Pole Emploi PRO Light" w:hAnsi="Pole Emploi PRO Light" w:cs="Arial"/>
          <w:bCs/>
        </w:rPr>
        <w:t xml:space="preserve">des </w:t>
      </w:r>
      <w:r w:rsidR="00F05E32" w:rsidRPr="005F3D3E">
        <w:rPr>
          <w:rFonts w:ascii="Pole Emploi PRO Light" w:hAnsi="Pole Emploi PRO Light" w:cs="Arial"/>
          <w:bCs/>
        </w:rPr>
        <w:t>situations</w:t>
      </w:r>
      <w:r w:rsidR="00B2613C" w:rsidRPr="005F3D3E">
        <w:rPr>
          <w:rFonts w:ascii="Pole Emploi PRO Light" w:hAnsi="Pole Emploi PRO Light" w:cs="Arial"/>
          <w:bCs/>
        </w:rPr>
        <w:t xml:space="preserve"> </w:t>
      </w:r>
      <w:r w:rsidR="006A2D16" w:rsidRPr="005F3D3E">
        <w:rPr>
          <w:rFonts w:ascii="Pole Emploi PRO Light" w:hAnsi="Pole Emploi PRO Light" w:cs="Arial"/>
          <w:bCs/>
        </w:rPr>
        <w:t>suivant</w:t>
      </w:r>
      <w:r w:rsidR="00F05E32" w:rsidRPr="005F3D3E">
        <w:rPr>
          <w:rFonts w:ascii="Pole Emploi PRO Light" w:hAnsi="Pole Emploi PRO Light" w:cs="Arial"/>
          <w:bCs/>
        </w:rPr>
        <w:t>e</w:t>
      </w:r>
      <w:r w:rsidR="006A2D16" w:rsidRPr="005F3D3E">
        <w:rPr>
          <w:rFonts w:ascii="Pole Emploi PRO Light" w:hAnsi="Pole Emploi PRO Light" w:cs="Arial"/>
          <w:bCs/>
        </w:rPr>
        <w:t>s</w:t>
      </w:r>
      <w:r w:rsidR="00B2613C" w:rsidRPr="005F3D3E">
        <w:rPr>
          <w:rFonts w:ascii="Pole Emploi PRO Light" w:hAnsi="Pole Emploi PRO Light" w:cs="Arial"/>
          <w:bCs/>
        </w:rPr>
        <w:t xml:space="preserve"> :</w:t>
      </w:r>
    </w:p>
    <w:tbl>
      <w:tblPr>
        <w:tblW w:w="0" w:type="auto"/>
        <w:tblLook w:val="01E0" w:firstRow="1" w:lastRow="1" w:firstColumn="1" w:lastColumn="1" w:noHBand="0" w:noVBand="0"/>
      </w:tblPr>
      <w:tblGrid>
        <w:gridCol w:w="524"/>
        <w:gridCol w:w="9115"/>
      </w:tblGrid>
      <w:tr w:rsidR="00BD0595" w:rsidRPr="005F3D3E" w14:paraId="5EE87529" w14:textId="77777777" w:rsidTr="00DB1035">
        <w:tc>
          <w:tcPr>
            <w:tcW w:w="526" w:type="dxa"/>
          </w:tcPr>
          <w:p w14:paraId="6157D29F" w14:textId="77777777" w:rsidR="00BD0595" w:rsidRPr="005F3D3E" w:rsidRDefault="00BD0595" w:rsidP="00DB1035">
            <w:pPr>
              <w:pStyle w:val="En-tte"/>
              <w:tabs>
                <w:tab w:val="clear" w:pos="4536"/>
                <w:tab w:val="clear" w:pos="9072"/>
              </w:tabs>
              <w:rPr>
                <w:rFonts w:ascii="Pole Emploi PRO Light" w:hAnsi="Pole Emploi PRO Light" w:cs="Arial"/>
                <w:bCs/>
              </w:rPr>
            </w:pPr>
            <w:r w:rsidRPr="005F3D3E">
              <w:rPr>
                <w:rFonts w:ascii="Pole Emploi PRO Light" w:hAnsi="Pole Emploi PRO Light" w:cs="Arial"/>
              </w:rPr>
              <w:sym w:font="Wingdings 2" w:char="F0A3"/>
            </w:r>
          </w:p>
        </w:tc>
        <w:tc>
          <w:tcPr>
            <w:tcW w:w="9221" w:type="dxa"/>
          </w:tcPr>
          <w:p w14:paraId="013810C8" w14:textId="77777777" w:rsidR="00BD0595" w:rsidRPr="005F3D3E" w:rsidRDefault="00BD0595" w:rsidP="00DB1035">
            <w:pPr>
              <w:pStyle w:val="En-tte"/>
              <w:tabs>
                <w:tab w:val="clear" w:pos="4536"/>
                <w:tab w:val="clear" w:pos="9072"/>
              </w:tabs>
              <w:ind w:left="41"/>
              <w:jc w:val="both"/>
              <w:rPr>
                <w:rFonts w:ascii="Pole Emploi PRO Light" w:hAnsi="Pole Emploi PRO Light" w:cs="Arial"/>
              </w:rPr>
            </w:pPr>
            <w:r w:rsidRPr="005F3D3E">
              <w:rPr>
                <w:rFonts w:ascii="Pole Emploi PRO Light" w:hAnsi="Pole Emploi PRO Light"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5F3D3E" w14:paraId="08B6E1A0" w14:textId="77777777" w:rsidTr="00DB1035">
        <w:tc>
          <w:tcPr>
            <w:tcW w:w="526" w:type="dxa"/>
          </w:tcPr>
          <w:p w14:paraId="16E3A20E" w14:textId="77777777" w:rsidR="00BD0595" w:rsidRPr="005F3D3E" w:rsidRDefault="00BD0595" w:rsidP="00DB1035">
            <w:pPr>
              <w:pStyle w:val="En-tte"/>
              <w:tabs>
                <w:tab w:val="clear" w:pos="4536"/>
                <w:tab w:val="clear" w:pos="9072"/>
              </w:tabs>
              <w:spacing w:before="120"/>
              <w:rPr>
                <w:rFonts w:ascii="Pole Emploi PRO Light" w:hAnsi="Pole Emploi PRO Light" w:cs="Arial"/>
                <w:bCs/>
              </w:rPr>
            </w:pPr>
            <w:r w:rsidRPr="005F3D3E">
              <w:rPr>
                <w:rFonts w:ascii="Pole Emploi PRO Light" w:hAnsi="Pole Emploi PRO Light" w:cs="Arial"/>
              </w:rPr>
              <w:sym w:font="Wingdings 2" w:char="F0A3"/>
            </w:r>
          </w:p>
        </w:tc>
        <w:tc>
          <w:tcPr>
            <w:tcW w:w="9221" w:type="dxa"/>
          </w:tcPr>
          <w:p w14:paraId="35CCB134" w14:textId="77777777" w:rsidR="00BD0595" w:rsidRPr="005F3D3E" w:rsidRDefault="00BD0595" w:rsidP="00DB1035">
            <w:pPr>
              <w:pStyle w:val="En-tte"/>
              <w:tabs>
                <w:tab w:val="clear" w:pos="4536"/>
                <w:tab w:val="clear" w:pos="9072"/>
              </w:tabs>
              <w:spacing w:before="120"/>
              <w:ind w:left="41"/>
              <w:jc w:val="both"/>
              <w:rPr>
                <w:rFonts w:ascii="Pole Emploi PRO Light" w:hAnsi="Pole Emploi PRO Light" w:cs="Arial"/>
              </w:rPr>
            </w:pPr>
            <w:r w:rsidRPr="005F3D3E">
              <w:rPr>
                <w:rFonts w:ascii="Pole Emploi PRO Light" w:hAnsi="Pole Emploi PRO Light"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BD0595" w:rsidRPr="005F3D3E" w14:paraId="2AA3B0CF" w14:textId="77777777" w:rsidTr="00DB1035">
        <w:tc>
          <w:tcPr>
            <w:tcW w:w="526" w:type="dxa"/>
          </w:tcPr>
          <w:p w14:paraId="6AFA6068" w14:textId="77777777" w:rsidR="00BD0595" w:rsidRPr="005F3D3E" w:rsidRDefault="00BD0595" w:rsidP="00DB1035">
            <w:pPr>
              <w:pStyle w:val="En-tte"/>
              <w:tabs>
                <w:tab w:val="clear" w:pos="4536"/>
                <w:tab w:val="clear" w:pos="9072"/>
              </w:tabs>
              <w:spacing w:before="120"/>
              <w:rPr>
                <w:rFonts w:ascii="Pole Emploi PRO Light" w:hAnsi="Pole Emploi PRO Light" w:cs="Arial"/>
              </w:rPr>
            </w:pPr>
            <w:r w:rsidRPr="005F3D3E">
              <w:rPr>
                <w:rFonts w:ascii="Pole Emploi PRO Light" w:hAnsi="Pole Emploi PRO Light" w:cs="Arial"/>
              </w:rPr>
              <w:sym w:font="Wingdings 2" w:char="F0A3"/>
            </w:r>
          </w:p>
        </w:tc>
        <w:tc>
          <w:tcPr>
            <w:tcW w:w="9221" w:type="dxa"/>
          </w:tcPr>
          <w:p w14:paraId="22517935" w14:textId="77777777" w:rsidR="00BD0595" w:rsidRPr="005F3D3E" w:rsidRDefault="00BD0595" w:rsidP="00DB1035">
            <w:pPr>
              <w:pStyle w:val="En-tte"/>
              <w:tabs>
                <w:tab w:val="clear" w:pos="4536"/>
                <w:tab w:val="clear" w:pos="9072"/>
              </w:tabs>
              <w:spacing w:before="120"/>
              <w:ind w:left="41"/>
              <w:jc w:val="both"/>
              <w:rPr>
                <w:rFonts w:ascii="Pole Emploi PRO Light" w:hAnsi="Pole Emploi PRO Light" w:cs="Arial"/>
              </w:rPr>
            </w:pPr>
            <w:r w:rsidRPr="005F3D3E">
              <w:rPr>
                <w:rFonts w:ascii="Pole Emploi PRO Light" w:hAnsi="Pole Emploi PRO Light" w:cs="Arial"/>
              </w:rPr>
              <w:t>ont conclu une entente avec d’autres opérateurs économiques en vue de fausser la concurrence ;</w:t>
            </w:r>
          </w:p>
        </w:tc>
      </w:tr>
      <w:tr w:rsidR="00BD0595" w:rsidRPr="005F3D3E" w14:paraId="6C6AD2B4" w14:textId="77777777" w:rsidTr="00DB1035">
        <w:tc>
          <w:tcPr>
            <w:tcW w:w="526" w:type="dxa"/>
          </w:tcPr>
          <w:p w14:paraId="64C2C4C5" w14:textId="77777777" w:rsidR="00BD0595" w:rsidRPr="005F3D3E" w:rsidRDefault="00BD0595" w:rsidP="00DB1035">
            <w:pPr>
              <w:pStyle w:val="En-tte"/>
              <w:tabs>
                <w:tab w:val="clear" w:pos="4536"/>
                <w:tab w:val="clear" w:pos="9072"/>
              </w:tabs>
              <w:spacing w:before="120"/>
              <w:rPr>
                <w:rFonts w:ascii="Pole Emploi PRO Light" w:hAnsi="Pole Emploi PRO Light" w:cs="Arial"/>
              </w:rPr>
            </w:pPr>
            <w:r w:rsidRPr="005F3D3E">
              <w:rPr>
                <w:rFonts w:ascii="Pole Emploi PRO Light" w:hAnsi="Pole Emploi PRO Light" w:cs="Arial"/>
              </w:rPr>
              <w:sym w:font="Wingdings 2" w:char="F0A3"/>
            </w:r>
          </w:p>
        </w:tc>
        <w:tc>
          <w:tcPr>
            <w:tcW w:w="9221" w:type="dxa"/>
          </w:tcPr>
          <w:p w14:paraId="1F03B606" w14:textId="77777777" w:rsidR="00BD0595" w:rsidRPr="005F3D3E" w:rsidRDefault="00BD0595" w:rsidP="00DB1035">
            <w:pPr>
              <w:pStyle w:val="En-tte"/>
              <w:tabs>
                <w:tab w:val="clear" w:pos="4536"/>
                <w:tab w:val="clear" w:pos="9072"/>
              </w:tabs>
              <w:spacing w:before="120"/>
              <w:ind w:left="41"/>
              <w:jc w:val="both"/>
              <w:rPr>
                <w:rFonts w:ascii="Pole Emploi PRO Light" w:hAnsi="Pole Emploi PRO Light" w:cs="Arial"/>
              </w:rPr>
            </w:pPr>
            <w:r w:rsidRPr="005F3D3E">
              <w:rPr>
                <w:rFonts w:ascii="Pole Emploi PRO Light" w:hAnsi="Pole Emploi PRO Light" w:cs="Arial"/>
              </w:rPr>
              <w:t>sont en situation de conflit d’intérêt</w:t>
            </w:r>
            <w:r w:rsidR="00414A87" w:rsidRPr="005F3D3E">
              <w:rPr>
                <w:rFonts w:ascii="Pole Emploi PRO Light" w:hAnsi="Pole Emploi PRO Light" w:cs="Arial"/>
              </w:rPr>
              <w:t>s</w:t>
            </w:r>
            <w:r w:rsidRPr="005F3D3E">
              <w:rPr>
                <w:rFonts w:ascii="Pole Emploi PRO Light" w:hAnsi="Pole Emploi PRO Light" w:cs="Arial"/>
              </w:rPr>
              <w:t xml:space="preserve"> au sens de l’article L.2141-10 du code de la commande publique</w:t>
            </w:r>
            <w:r w:rsidRPr="005F3D3E">
              <w:rPr>
                <w:rFonts w:ascii="Pole Emploi PRO Light" w:hAnsi="Pole Emploi PRO Light" w:cs="Arial"/>
                <w:bCs/>
              </w:rPr>
              <w:t>.</w:t>
            </w:r>
          </w:p>
        </w:tc>
      </w:tr>
    </w:tbl>
    <w:p w14:paraId="59222B04" w14:textId="77777777" w:rsidR="00F82D89" w:rsidRPr="005F3D3E" w:rsidRDefault="00F82D89" w:rsidP="00F82D89">
      <w:pPr>
        <w:spacing w:before="240" w:after="240"/>
        <w:jc w:val="both"/>
        <w:rPr>
          <w:rFonts w:ascii="Pole Emploi PRO Light" w:hAnsi="Pole Emploi PRO Light" w:cs="Arial"/>
          <w:sz w:val="14"/>
          <w:szCs w:val="14"/>
        </w:rPr>
      </w:pPr>
      <w:r w:rsidRPr="005F3D3E">
        <w:rPr>
          <w:rFonts w:ascii="Pole Emploi PRO Light" w:hAnsi="Pole Emploi PRO Light" w:cs="Arial"/>
          <w:bCs/>
          <w:sz w:val="14"/>
          <w:szCs w:val="14"/>
        </w:rPr>
        <w:lastRenderedPageBreak/>
        <w:t xml:space="preserve">Cocher la ou les cases correspondantes. </w:t>
      </w:r>
      <w:r w:rsidRPr="005F3D3E">
        <w:rPr>
          <w:rFonts w:ascii="Pole Emploi PRO Light" w:hAnsi="Pole Emploi PRO Light" w:cs="Arial"/>
          <w:sz w:val="14"/>
          <w:szCs w:val="14"/>
        </w:rPr>
        <w:t xml:space="preserve">En application de l’article L.2141-11 du code de la commande publique, l’opérateur économique entrant dans l’un de ces cas produit, sur demande de </w:t>
      </w:r>
      <w:r w:rsidR="009C2B9B" w:rsidRPr="005F3D3E">
        <w:rPr>
          <w:rFonts w:ascii="Pole Emploi PRO Light" w:hAnsi="Pole Emploi PRO Light" w:cs="Arial"/>
          <w:sz w:val="14"/>
          <w:szCs w:val="14"/>
        </w:rPr>
        <w:t>France Travail</w:t>
      </w:r>
      <w:r w:rsidRPr="005F3D3E">
        <w:rPr>
          <w:rFonts w:ascii="Pole Emploi PRO Light" w:hAnsi="Pole Emploi PRO Light" w:cs="Arial"/>
          <w:sz w:val="14"/>
          <w:szCs w:val="14"/>
        </w:rPr>
        <w:t>, des preuves qu’il a pris des mesures de nature à démontrer sa fiabilité et, le cas échéant, que sa participation n’est pas susceptible de porter atteinte à l’égalité de traitement entre les candidats.</w:t>
      </w:r>
    </w:p>
    <w:p w14:paraId="0ED91A63" w14:textId="77777777" w:rsidR="00414A87" w:rsidRPr="005F3D3E" w:rsidRDefault="00414A87" w:rsidP="00F82D89">
      <w:pPr>
        <w:spacing w:after="240"/>
        <w:jc w:val="both"/>
        <w:rPr>
          <w:rFonts w:ascii="Pole Emploi PRO Light" w:hAnsi="Pole Emploi PRO Light" w:cs="Arial"/>
          <w:bCs/>
        </w:rPr>
      </w:pPr>
      <w:r w:rsidRPr="005F3D3E">
        <w:rPr>
          <w:rFonts w:ascii="Pole Emploi PRO Light" w:hAnsi="Pole Emploi PRO Light" w:cs="Arial"/>
          <w:bCs/>
        </w:rPr>
        <w:t xml:space="preserve">Je, soussigné à la rubrique </w:t>
      </w:r>
      <w:r w:rsidR="009C2B9B" w:rsidRPr="005F3D3E">
        <w:rPr>
          <w:rFonts w:ascii="Pole Emploi PRO Light" w:hAnsi="Pole Emploi PRO Light" w:cs="Arial"/>
          <w:bCs/>
        </w:rPr>
        <w:t>I</w:t>
      </w:r>
      <w:r w:rsidRPr="005F3D3E">
        <w:rPr>
          <w:rFonts w:ascii="Pole Emploi PRO Light" w:hAnsi="Pole Emploi PRO Light" w:cs="Arial"/>
          <w:bCs/>
        </w:rPr>
        <w:t xml:space="preserve">, informe </w:t>
      </w:r>
      <w:r w:rsidR="00F25E0C" w:rsidRPr="005F3D3E">
        <w:rPr>
          <w:rFonts w:ascii="Pole Emploi PRO Light" w:hAnsi="Pole Emploi PRO Light" w:cs="Arial"/>
          <w:bCs/>
        </w:rPr>
        <w:t xml:space="preserve">également </w:t>
      </w:r>
      <w:r w:rsidRPr="005F3D3E">
        <w:rPr>
          <w:rFonts w:ascii="Pole Emploi PRO Light" w:hAnsi="Pole Emploi PRO Light" w:cs="Arial"/>
          <w:bCs/>
        </w:rPr>
        <w:t>l’acheteur</w:t>
      </w:r>
      <w:r w:rsidR="00F25E0C" w:rsidRPr="005F3D3E">
        <w:rPr>
          <w:rFonts w:ascii="Pole Emploi PRO Light" w:hAnsi="Pole Emploi PRO Light" w:cs="Arial"/>
          <w:bCs/>
        </w:rPr>
        <w:t>,</w:t>
      </w:r>
      <w:r w:rsidRPr="005F3D3E">
        <w:rPr>
          <w:rFonts w:ascii="Pole Emploi PRO Light" w:hAnsi="Pole Emploi PRO Light" w:cs="Arial"/>
          <w:bCs/>
        </w:rPr>
        <w:t xml:space="preserve"> en application des articles L.2141-7-1 et L.2141-7-2 du code de la commande publique, que l’opérateur économique identifié à la rubrique C </w:t>
      </w:r>
      <w:r w:rsidR="00F25E0C" w:rsidRPr="005F3D3E">
        <w:rPr>
          <w:rFonts w:ascii="Pole Emploi PRO Light" w:hAnsi="Pole Emploi PRO Light" w:cs="Arial"/>
          <w:bCs/>
        </w:rPr>
        <w:t>est, le cas échéant, dans l’une et/ou l’autre des situations suivantes</w:t>
      </w:r>
      <w:r w:rsidRPr="005F3D3E">
        <w:rPr>
          <w:rFonts w:ascii="Pole Emploi PRO Light" w:hAnsi="Pole Emploi PRO Light" w:cs="Arial"/>
          <w:bCs/>
        </w:rPr>
        <w:t xml:space="preserve"> :</w:t>
      </w:r>
    </w:p>
    <w:tbl>
      <w:tblPr>
        <w:tblW w:w="0" w:type="auto"/>
        <w:tblLook w:val="01E0" w:firstRow="1" w:lastRow="1" w:firstColumn="1" w:lastColumn="1" w:noHBand="0" w:noVBand="0"/>
      </w:tblPr>
      <w:tblGrid>
        <w:gridCol w:w="524"/>
        <w:gridCol w:w="9115"/>
      </w:tblGrid>
      <w:tr w:rsidR="00414A87" w:rsidRPr="005F3D3E" w14:paraId="32B804F7" w14:textId="77777777" w:rsidTr="00DE3D90">
        <w:tc>
          <w:tcPr>
            <w:tcW w:w="526" w:type="dxa"/>
          </w:tcPr>
          <w:p w14:paraId="39D60AF4" w14:textId="77777777" w:rsidR="00414A87" w:rsidRPr="005F3D3E" w:rsidRDefault="00414A87" w:rsidP="00DE3D90">
            <w:pPr>
              <w:pStyle w:val="En-tte"/>
              <w:tabs>
                <w:tab w:val="clear" w:pos="4536"/>
                <w:tab w:val="clear" w:pos="9072"/>
              </w:tabs>
              <w:spacing w:before="120"/>
              <w:rPr>
                <w:rFonts w:ascii="Pole Emploi PRO Light" w:hAnsi="Pole Emploi PRO Light" w:cs="Arial"/>
                <w:bCs/>
              </w:rPr>
            </w:pPr>
            <w:r w:rsidRPr="005F3D3E">
              <w:rPr>
                <w:rFonts w:ascii="Pole Emploi PRO Light" w:hAnsi="Pole Emploi PRO Light" w:cs="Arial"/>
              </w:rPr>
              <w:sym w:font="Wingdings 2" w:char="F0A3"/>
            </w:r>
          </w:p>
        </w:tc>
        <w:tc>
          <w:tcPr>
            <w:tcW w:w="9221" w:type="dxa"/>
          </w:tcPr>
          <w:p w14:paraId="636EF4F3" w14:textId="6CFE6CF4" w:rsidR="00414A87" w:rsidRPr="005F3D3E" w:rsidRDefault="00DB352B" w:rsidP="00F25E0C">
            <w:pPr>
              <w:pStyle w:val="En-tte"/>
              <w:tabs>
                <w:tab w:val="clear" w:pos="4536"/>
                <w:tab w:val="clear" w:pos="9072"/>
              </w:tabs>
              <w:spacing w:before="120"/>
              <w:ind w:left="41"/>
              <w:jc w:val="both"/>
              <w:rPr>
                <w:rFonts w:ascii="Pole Emploi PRO Light" w:hAnsi="Pole Emploi PRO Light" w:cs="Arial"/>
                <w:bCs/>
              </w:rPr>
            </w:pPr>
            <w:r w:rsidRPr="005F3D3E">
              <w:rPr>
                <w:rFonts w:ascii="Pole Emploi PRO Light" w:hAnsi="Pole Emploi PRO Light" w:cs="Arial"/>
                <w:bCs/>
              </w:rPr>
              <w:t>s</w:t>
            </w:r>
            <w:r w:rsidR="00414A87" w:rsidRPr="005F3D3E">
              <w:rPr>
                <w:rFonts w:ascii="Pole Emploi PRO Light" w:hAnsi="Pole Emploi PRO Light" w:cs="Arial"/>
                <w:bCs/>
              </w:rPr>
              <w:t xml:space="preserve">’il </w:t>
            </w:r>
            <w:r w:rsidR="00F25E0C" w:rsidRPr="005F3D3E">
              <w:rPr>
                <w:rFonts w:ascii="Pole Emploi PRO Light" w:hAnsi="Pole Emploi PRO Light" w:cs="Arial"/>
                <w:bCs/>
              </w:rPr>
              <w:t xml:space="preserve">entre dans le champ d’application de </w:t>
            </w:r>
            <w:r w:rsidR="00414A87" w:rsidRPr="005F3D3E">
              <w:rPr>
                <w:rFonts w:ascii="Pole Emploi PRO Light" w:hAnsi="Pole Emploi PRO Light" w:cs="Arial"/>
                <w:bCs/>
              </w:rPr>
              <w:t xml:space="preserve">l’article L.225-102-4 du code de commerce, </w:t>
            </w:r>
            <w:r w:rsidR="00F25E0C" w:rsidRPr="005F3D3E">
              <w:rPr>
                <w:rFonts w:ascii="Pole Emploi PRO Light" w:hAnsi="Pole Emploi PRO Light" w:cs="Arial"/>
                <w:bCs/>
              </w:rPr>
              <w:t xml:space="preserve">n’a pas </w:t>
            </w:r>
            <w:r w:rsidR="00414A87" w:rsidRPr="005F3D3E">
              <w:rPr>
                <w:rFonts w:ascii="Pole Emploi PRO Light" w:hAnsi="Pole Emploi PRO Light" w:cs="Arial"/>
                <w:bCs/>
              </w:rPr>
              <w:t xml:space="preserve">établi </w:t>
            </w:r>
            <w:r w:rsidRPr="005F3D3E">
              <w:rPr>
                <w:rFonts w:ascii="Pole Emploi PRO Light" w:hAnsi="Pole Emploi PRO Light" w:cs="Arial"/>
                <w:bCs/>
              </w:rPr>
              <w:t xml:space="preserve">le </w:t>
            </w:r>
            <w:r w:rsidR="00414A87" w:rsidRPr="005F3D3E">
              <w:rPr>
                <w:rFonts w:ascii="Pole Emploi PRO Light" w:hAnsi="Pole Emploi PRO Light" w:cs="Arial"/>
                <w:bCs/>
              </w:rPr>
              <w:t>plan de vigilance</w:t>
            </w:r>
            <w:r w:rsidRPr="005F3D3E">
              <w:rPr>
                <w:rFonts w:ascii="Pole Emploi PRO Light" w:hAnsi="Pole Emploi PRO Light" w:cs="Arial"/>
                <w:bCs/>
              </w:rPr>
              <w:t xml:space="preserve"> prévu par ces dispositions</w:t>
            </w:r>
            <w:r w:rsidR="00414A87" w:rsidRPr="005F3D3E">
              <w:rPr>
                <w:rFonts w:ascii="Pole Emploi PRO Light" w:hAnsi="Pole Emploi PRO Light" w:cs="Arial"/>
                <w:bCs/>
              </w:rPr>
              <w:t xml:space="preserve"> pour l’année </w:t>
            </w:r>
            <w:r w:rsidRPr="005F3D3E">
              <w:rPr>
                <w:rFonts w:ascii="Pole Emploi PRO Light" w:hAnsi="Pole Emploi PRO Light" w:cs="Arial"/>
              </w:rPr>
              <w:t>20</w:t>
            </w:r>
            <w:r w:rsidR="00B804D0">
              <w:rPr>
                <w:rFonts w:ascii="Pole Emploi PRO Light" w:hAnsi="Pole Emploi PRO Light" w:cs="Arial"/>
              </w:rPr>
              <w:t>25</w:t>
            </w:r>
            <w:r w:rsidR="00414A87" w:rsidRPr="005F3D3E">
              <w:rPr>
                <w:rFonts w:ascii="Pole Emploi PRO Light" w:hAnsi="Pole Emploi PRO Light" w:cs="Arial"/>
                <w:bCs/>
              </w:rPr>
              <w:t>;</w:t>
            </w:r>
          </w:p>
        </w:tc>
      </w:tr>
      <w:tr w:rsidR="00414A87" w:rsidRPr="005F3D3E" w14:paraId="2F9AD241" w14:textId="77777777" w:rsidTr="00DE3D90">
        <w:tc>
          <w:tcPr>
            <w:tcW w:w="526" w:type="dxa"/>
          </w:tcPr>
          <w:p w14:paraId="58A346C7" w14:textId="77777777" w:rsidR="00414A87" w:rsidRPr="005F3D3E" w:rsidRDefault="00414A87" w:rsidP="00DE3D90">
            <w:pPr>
              <w:pStyle w:val="En-tte"/>
              <w:tabs>
                <w:tab w:val="clear" w:pos="4536"/>
                <w:tab w:val="clear" w:pos="9072"/>
              </w:tabs>
              <w:spacing w:before="120"/>
              <w:rPr>
                <w:rFonts w:ascii="Pole Emploi PRO Light" w:hAnsi="Pole Emploi PRO Light" w:cs="Arial"/>
                <w:bCs/>
              </w:rPr>
            </w:pPr>
            <w:r w:rsidRPr="005F3D3E">
              <w:rPr>
                <w:rFonts w:ascii="Pole Emploi PRO Light" w:hAnsi="Pole Emploi PRO Light" w:cs="Arial"/>
              </w:rPr>
              <w:sym w:font="Wingdings 2" w:char="F0A3"/>
            </w:r>
          </w:p>
        </w:tc>
        <w:tc>
          <w:tcPr>
            <w:tcW w:w="9221" w:type="dxa"/>
          </w:tcPr>
          <w:p w14:paraId="0ADF3256" w14:textId="3F35E8B7" w:rsidR="00414A87" w:rsidRPr="005F3D3E" w:rsidRDefault="00DB352B" w:rsidP="00DB352B">
            <w:pPr>
              <w:pStyle w:val="En-tte"/>
              <w:tabs>
                <w:tab w:val="clear" w:pos="4536"/>
                <w:tab w:val="clear" w:pos="9072"/>
              </w:tabs>
              <w:spacing w:before="120"/>
              <w:ind w:left="41"/>
              <w:jc w:val="both"/>
              <w:rPr>
                <w:rFonts w:ascii="Pole Emploi PRO Light" w:hAnsi="Pole Emploi PRO Light" w:cs="Arial"/>
                <w:bCs/>
              </w:rPr>
            </w:pPr>
            <w:r w:rsidRPr="005F3D3E">
              <w:rPr>
                <w:rFonts w:ascii="Pole Emploi PRO Light" w:hAnsi="Pole Emploi PRO Light" w:cs="Arial"/>
                <w:bCs/>
              </w:rPr>
              <w:t>s</w:t>
            </w:r>
            <w:r w:rsidR="00414A87" w:rsidRPr="005F3D3E">
              <w:rPr>
                <w:rFonts w:ascii="Pole Emploi PRO Light" w:hAnsi="Pole Emploi PRO Light" w:cs="Arial"/>
                <w:bCs/>
              </w:rPr>
              <w:t>’il</w:t>
            </w:r>
            <w:r w:rsidRPr="005F3D3E">
              <w:rPr>
                <w:rFonts w:ascii="Pole Emploi PRO Light" w:hAnsi="Pole Emploi PRO Light" w:cs="Arial"/>
                <w:bCs/>
              </w:rPr>
              <w:t xml:space="preserve"> </w:t>
            </w:r>
            <w:r w:rsidR="00F25E0C" w:rsidRPr="005F3D3E">
              <w:rPr>
                <w:rFonts w:ascii="Pole Emploi PRO Light" w:hAnsi="Pole Emploi PRO Light" w:cs="Arial"/>
                <w:bCs/>
              </w:rPr>
              <w:t xml:space="preserve">entre dans le champ d’application de </w:t>
            </w:r>
            <w:r w:rsidR="00414A87" w:rsidRPr="005F3D3E">
              <w:rPr>
                <w:rFonts w:ascii="Pole Emploi PRO Light" w:hAnsi="Pole Emploi PRO Light" w:cs="Arial"/>
                <w:bCs/>
              </w:rPr>
              <w:t xml:space="preserve">l’article L.229-25 du code de l’environnement, </w:t>
            </w:r>
            <w:r w:rsidR="00F25E0C" w:rsidRPr="005F3D3E">
              <w:rPr>
                <w:rFonts w:ascii="Pole Emploi PRO Light" w:hAnsi="Pole Emploi PRO Light" w:cs="Arial"/>
                <w:bCs/>
              </w:rPr>
              <w:t xml:space="preserve">n’a pas </w:t>
            </w:r>
            <w:r w:rsidR="00414A87" w:rsidRPr="005F3D3E">
              <w:rPr>
                <w:rFonts w:ascii="Pole Emploi PRO Light" w:hAnsi="Pole Emploi PRO Light" w:cs="Arial"/>
                <w:bCs/>
              </w:rPr>
              <w:t>établi un bilan d’émission des gaz à effet de serre pour l'année</w:t>
            </w:r>
            <w:r w:rsidRPr="005F3D3E">
              <w:rPr>
                <w:rFonts w:ascii="Pole Emploi PRO Light" w:hAnsi="Pole Emploi PRO Light" w:cs="Arial"/>
                <w:bCs/>
              </w:rPr>
              <w:t xml:space="preserve"> </w:t>
            </w:r>
            <w:r w:rsidRPr="005F3D3E">
              <w:rPr>
                <w:rFonts w:ascii="Pole Emploi PRO Light" w:hAnsi="Pole Emploi PRO Light" w:cs="Arial"/>
              </w:rPr>
              <w:t>20</w:t>
            </w:r>
            <w:r w:rsidR="00B804D0">
              <w:rPr>
                <w:rFonts w:ascii="Pole Emploi PRO Light" w:hAnsi="Pole Emploi PRO Light" w:cs="Arial"/>
              </w:rPr>
              <w:t>25</w:t>
            </w:r>
            <w:r w:rsidR="00414A87" w:rsidRPr="005F3D3E">
              <w:rPr>
                <w:rFonts w:ascii="Pole Emploi PRO Light" w:hAnsi="Pole Emploi PRO Light" w:cs="Arial"/>
                <w:bCs/>
              </w:rPr>
              <w:t>;</w:t>
            </w:r>
          </w:p>
        </w:tc>
      </w:tr>
    </w:tbl>
    <w:p w14:paraId="6180C640" w14:textId="77777777" w:rsidR="0026680B" w:rsidRPr="005F3D3E" w:rsidRDefault="0026680B" w:rsidP="00F25E0C">
      <w:pPr>
        <w:spacing w:before="240" w:after="240"/>
        <w:jc w:val="both"/>
        <w:rPr>
          <w:rFonts w:ascii="Pole Emploi PRO Light" w:hAnsi="Pole Emploi PRO Light" w:cs="Arial"/>
          <w:sz w:val="14"/>
          <w:szCs w:val="14"/>
        </w:rPr>
      </w:pPr>
      <w:r w:rsidRPr="005F3D3E">
        <w:rPr>
          <w:rFonts w:ascii="Pole Emploi PRO Light" w:hAnsi="Pole Emploi PRO Light" w:cs="Arial"/>
          <w:bCs/>
          <w:sz w:val="14"/>
          <w:szCs w:val="14"/>
        </w:rPr>
        <w:t xml:space="preserve">Cocher la ou les cases correspondantes. </w:t>
      </w:r>
      <w:r w:rsidRPr="005F3D3E">
        <w:rPr>
          <w:rFonts w:ascii="Pole Emploi PRO Light" w:hAnsi="Pole Emploi PRO Light" w:cs="Arial"/>
          <w:sz w:val="14"/>
          <w:szCs w:val="14"/>
        </w:rPr>
        <w:t xml:space="preserve">En application de l’article L.2141-11 du code de la commande publique, l’opérateur économique entrant dans l’un de ces cas </w:t>
      </w:r>
      <w:r w:rsidR="005B227C" w:rsidRPr="005F3D3E">
        <w:rPr>
          <w:rFonts w:ascii="Pole Emploi PRO Light" w:hAnsi="Pole Emploi PRO Light" w:cs="Arial"/>
          <w:sz w:val="14"/>
          <w:szCs w:val="14"/>
        </w:rPr>
        <w:t>produit</w:t>
      </w:r>
      <w:r w:rsidRPr="005F3D3E">
        <w:rPr>
          <w:rFonts w:ascii="Pole Emploi PRO Light" w:hAnsi="Pole Emploi PRO Light" w:cs="Arial"/>
          <w:sz w:val="14"/>
          <w:szCs w:val="14"/>
        </w:rPr>
        <w:t xml:space="preserve">, </w:t>
      </w:r>
      <w:r w:rsidR="005B227C" w:rsidRPr="005F3D3E">
        <w:rPr>
          <w:rFonts w:ascii="Pole Emploi PRO Light" w:hAnsi="Pole Emploi PRO Light" w:cs="Arial"/>
          <w:sz w:val="14"/>
          <w:szCs w:val="14"/>
        </w:rPr>
        <w:t>sur</w:t>
      </w:r>
      <w:r w:rsidRPr="005F3D3E">
        <w:rPr>
          <w:rFonts w:ascii="Pole Emploi PRO Light" w:hAnsi="Pole Emploi PRO Light" w:cs="Arial"/>
          <w:sz w:val="14"/>
          <w:szCs w:val="14"/>
        </w:rPr>
        <w:t xml:space="preserve"> demande de </w:t>
      </w:r>
      <w:r w:rsidR="009C2B9B" w:rsidRPr="005F3D3E">
        <w:rPr>
          <w:rFonts w:ascii="Pole Emploi PRO Light" w:hAnsi="Pole Emploi PRO Light" w:cs="Arial"/>
          <w:sz w:val="14"/>
          <w:szCs w:val="14"/>
        </w:rPr>
        <w:t>France Travail</w:t>
      </w:r>
      <w:r w:rsidRPr="005F3D3E">
        <w:rPr>
          <w:rFonts w:ascii="Pole Emploi PRO Light" w:hAnsi="Pole Emploi PRO Light" w:cs="Arial"/>
          <w:sz w:val="14"/>
          <w:szCs w:val="14"/>
        </w:rPr>
        <w:t xml:space="preserve">, des preuves </w:t>
      </w:r>
      <w:r w:rsidR="000A0ED1" w:rsidRPr="005F3D3E">
        <w:rPr>
          <w:rFonts w:ascii="Pole Emploi PRO Light" w:hAnsi="Pole Emploi PRO Light" w:cs="Arial"/>
          <w:sz w:val="14"/>
          <w:szCs w:val="14"/>
        </w:rPr>
        <w:t>qu’il a pris d</w:t>
      </w:r>
      <w:r w:rsidRPr="005F3D3E">
        <w:rPr>
          <w:rFonts w:ascii="Pole Emploi PRO Light" w:hAnsi="Pole Emploi PRO Light" w:cs="Arial"/>
          <w:sz w:val="14"/>
          <w:szCs w:val="14"/>
        </w:rPr>
        <w:t>es mesures de nature à démontrer sa fiabilité et, le cas échéant, que sa participation n’est pas susceptible de porter atteinte à l’égalité de traitement entre les candidats.</w:t>
      </w:r>
    </w:p>
    <w:p w14:paraId="24427FC3" w14:textId="77777777" w:rsidR="00372616" w:rsidRPr="005F3D3E" w:rsidRDefault="00EA3684" w:rsidP="00372616">
      <w:pPr>
        <w:autoSpaceDE w:val="0"/>
        <w:autoSpaceDN w:val="0"/>
        <w:adjustRightInd w:val="0"/>
        <w:spacing w:after="120"/>
        <w:jc w:val="both"/>
        <w:rPr>
          <w:rFonts w:ascii="Pole Emploi PRO Light" w:hAnsi="Pole Emploi PRO Light" w:cs="Arial"/>
        </w:rPr>
      </w:pPr>
      <w:r w:rsidRPr="005F3D3E">
        <w:rPr>
          <w:rFonts w:ascii="Pole Emploi PRO Light" w:hAnsi="Pole Emploi PRO Light" w:cs="Arial"/>
        </w:rPr>
        <w:t>Le cas éc</w:t>
      </w:r>
      <w:r w:rsidR="00BE6CF5" w:rsidRPr="005F3D3E">
        <w:rPr>
          <w:rFonts w:ascii="Pole Emploi PRO Light" w:hAnsi="Pole Emploi PRO Light" w:cs="Arial"/>
        </w:rPr>
        <w:t>héant, l’opérateur économique fournit les informations nécessaires à la consultation du système électronique de mise à disposition d’informations ou de l’espace de stockage numérique par le biais duquel</w:t>
      </w:r>
      <w:r w:rsidR="00F329BE" w:rsidRPr="005F3D3E">
        <w:rPr>
          <w:rFonts w:ascii="Pole Emploi PRO Light" w:hAnsi="Pole Emploi PRO Light" w:cs="Arial"/>
        </w:rPr>
        <w:t xml:space="preserve">, </w:t>
      </w:r>
      <w:r w:rsidR="00F329BE" w:rsidRPr="005F3D3E">
        <w:rPr>
          <w:rFonts w:ascii="Pole Emploi PRO Light" w:hAnsi="Pole Emploi PRO Light" w:cs="Arial"/>
          <w:bCs/>
          <w:iCs/>
        </w:rPr>
        <w:t>dans les conditions prévues à l’article VI.3 du Règlement de la consultation,</w:t>
      </w:r>
      <w:r w:rsidR="00BE6CF5" w:rsidRPr="005F3D3E">
        <w:rPr>
          <w:rFonts w:ascii="Pole Emploi PRO Light" w:hAnsi="Pole Emploi PRO Light" w:cs="Arial"/>
        </w:rPr>
        <w:t xml:space="preserve"> </w:t>
      </w:r>
      <w:r w:rsidR="009C2B9B" w:rsidRPr="005F3D3E">
        <w:rPr>
          <w:rFonts w:ascii="Pole Emploi PRO Light" w:hAnsi="Pole Emploi PRO Light" w:cs="Arial"/>
        </w:rPr>
        <w:t>France Travail</w:t>
      </w:r>
      <w:r w:rsidR="00BE6CF5" w:rsidRPr="005F3D3E">
        <w:rPr>
          <w:rFonts w:ascii="Pole Emploi PRO Light" w:hAnsi="Pole Emploi PRO Light" w:cs="Arial"/>
        </w:rPr>
        <w:t xml:space="preserve"> peut obtenir les pièces prouvant qu’il </w:t>
      </w:r>
      <w:r w:rsidR="00BE6CF5" w:rsidRPr="005F3D3E">
        <w:rPr>
          <w:rFonts w:ascii="Pole Emploi PRO Light" w:hAnsi="Pole Emploi PRO Light" w:cs="Arial"/>
          <w:bCs/>
          <w:iCs/>
        </w:rPr>
        <w:t xml:space="preserve">n’entre pas dans un cas d’interdiction de soumissionner : </w:t>
      </w:r>
      <w:r w:rsidR="00BE6CF5" w:rsidRPr="005F3D3E">
        <w:rPr>
          <w:rFonts w:ascii="Pole Emploi PRO Light" w:hAnsi="Pole Emploi PRO Light" w:cs="Arial"/>
          <w:i/>
          <w:sz w:val="16"/>
          <w:szCs w:val="16"/>
        </w:rPr>
        <w:t>(à compléter par le candidat)</w:t>
      </w:r>
      <w:r w:rsidR="00BE6CF5" w:rsidRPr="005F3D3E">
        <w:rPr>
          <w:rFonts w:ascii="Pole Emploi PRO Light" w:hAnsi="Pole Emploi PRO Light" w:cs="Arial"/>
        </w:rPr>
        <w:t xml:space="preserve"> </w:t>
      </w:r>
    </w:p>
    <w:p w14:paraId="262C0EA5" w14:textId="77777777" w:rsidR="00F329BE" w:rsidRPr="005F3D3E" w:rsidRDefault="00BE6CF5" w:rsidP="00716E48">
      <w:pPr>
        <w:pStyle w:val="En-tte"/>
        <w:tabs>
          <w:tab w:val="clear" w:pos="4536"/>
          <w:tab w:val="clear" w:pos="9072"/>
        </w:tabs>
        <w:spacing w:after="240"/>
        <w:jc w:val="both"/>
        <w:rPr>
          <w:rFonts w:ascii="Pole Emploi PRO Light" w:hAnsi="Pole Emploi PRO Light" w:cs="Arial"/>
          <w:u w:val="dash"/>
        </w:rPr>
      </w:pPr>
      <w:r w:rsidRPr="005F3D3E">
        <w:rPr>
          <w:rFonts w:ascii="Pole Emploi PRO Light" w:hAnsi="Pole Emploi PRO Light" w:cs="Arial"/>
          <w:u w:val="dash"/>
        </w:rPr>
        <w:t>                                                                                                                                          </w:t>
      </w:r>
      <w:r w:rsidR="00F329BE" w:rsidRPr="005F3D3E">
        <w:rPr>
          <w:rFonts w:ascii="Pole Emploi PRO Light" w:hAnsi="Pole Emploi PRO Light" w:cs="Arial"/>
          <w:u w:val="dash"/>
        </w:rPr>
        <w:t>                                                                                                                                                                                                                                                                                                                                                                                                </w:t>
      </w:r>
      <w:r w:rsidR="000A0ED1" w:rsidRPr="005F3D3E">
        <w:rPr>
          <w:rFonts w:ascii="Pole Emploi PRO Light" w:hAnsi="Pole Emploi PRO Light" w:cs="Arial"/>
          <w:u w:val="dash"/>
        </w:rPr>
        <w:t>                          </w:t>
      </w:r>
      <w:r w:rsidR="00F329BE" w:rsidRPr="005F3D3E">
        <w:rPr>
          <w:rFonts w:ascii="Pole Emploi PRO Light" w:hAnsi="Pole Emploi PRO Light"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5F3D3E" w14:paraId="77B0A774" w14:textId="77777777" w:rsidTr="00677469">
        <w:tblPrEx>
          <w:tblCellMar>
            <w:top w:w="0" w:type="dxa"/>
            <w:bottom w:w="0" w:type="dxa"/>
          </w:tblCellMar>
        </w:tblPrEx>
        <w:trPr>
          <w:trHeight w:val="364"/>
        </w:trPr>
        <w:tc>
          <w:tcPr>
            <w:tcW w:w="9639" w:type="dxa"/>
            <w:shd w:val="solid" w:color="000080" w:fill="auto"/>
            <w:vAlign w:val="center"/>
          </w:tcPr>
          <w:p w14:paraId="033A8944" w14:textId="77777777" w:rsidR="00095BCF" w:rsidRPr="005F3D3E" w:rsidRDefault="00095BCF" w:rsidP="00181AEF">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bCs/>
              </w:rPr>
              <w:t xml:space="preserve">E - Capacité </w:t>
            </w:r>
            <w:r w:rsidR="00FC2BD0" w:rsidRPr="005F3D3E">
              <w:rPr>
                <w:rFonts w:ascii="Pole Emploi PRO Light" w:hAnsi="Pole Emploi PRO Light" w:cs="Arial"/>
                <w:b/>
                <w:bCs/>
              </w:rPr>
              <w:t xml:space="preserve">économique et </w:t>
            </w:r>
            <w:r w:rsidRPr="005F3D3E">
              <w:rPr>
                <w:rFonts w:ascii="Pole Emploi PRO Light" w:hAnsi="Pole Emploi PRO Light" w:cs="Arial"/>
                <w:b/>
                <w:bCs/>
              </w:rPr>
              <w:t>financière de l’opérateur économique</w:t>
            </w:r>
          </w:p>
        </w:tc>
      </w:tr>
    </w:tbl>
    <w:p w14:paraId="4F14FE5C" w14:textId="77777777" w:rsidR="006F7BB2" w:rsidRPr="005F3D3E" w:rsidRDefault="006F7BB2" w:rsidP="00716E48">
      <w:pPr>
        <w:tabs>
          <w:tab w:val="num" w:pos="1260"/>
        </w:tabs>
        <w:spacing w:before="240" w:after="120"/>
        <w:jc w:val="both"/>
        <w:rPr>
          <w:rFonts w:ascii="Pole Emploi PRO Light" w:hAnsi="Pole Emploi PRO Light" w:cs="Arial"/>
          <w:sz w:val="14"/>
          <w:szCs w:val="14"/>
        </w:rPr>
      </w:pPr>
      <w:r w:rsidRPr="005F3D3E">
        <w:rPr>
          <w:rFonts w:ascii="Pole Emploi PRO Light" w:hAnsi="Pole Emploi PRO Light"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5F3D3E" w14:paraId="06BE87FF" w14:textId="77777777" w:rsidTr="00677469">
        <w:trPr>
          <w:trHeight w:val="567"/>
        </w:trPr>
        <w:tc>
          <w:tcPr>
            <w:tcW w:w="2694" w:type="dxa"/>
            <w:vAlign w:val="center"/>
          </w:tcPr>
          <w:p w14:paraId="736EEB82" w14:textId="77777777" w:rsidR="00471431" w:rsidRPr="005F3D3E" w:rsidRDefault="00471431" w:rsidP="00D20F63">
            <w:pPr>
              <w:jc w:val="center"/>
              <w:rPr>
                <w:rFonts w:ascii="Pole Emploi PRO Light" w:hAnsi="Pole Emploi PRO Light" w:cs="Arial"/>
                <w:b/>
                <w:sz w:val="16"/>
                <w:szCs w:val="16"/>
              </w:rPr>
            </w:pPr>
          </w:p>
        </w:tc>
        <w:tc>
          <w:tcPr>
            <w:tcW w:w="1984" w:type="dxa"/>
            <w:vAlign w:val="center"/>
          </w:tcPr>
          <w:p w14:paraId="014DBD23" w14:textId="77777777" w:rsidR="00471431" w:rsidRPr="005F3D3E" w:rsidRDefault="00471431" w:rsidP="00D20F63">
            <w:pPr>
              <w:jc w:val="center"/>
              <w:rPr>
                <w:rFonts w:ascii="Pole Emploi PRO Light" w:hAnsi="Pole Emploi PRO Light" w:cs="Arial"/>
                <w:b/>
                <w:sz w:val="16"/>
                <w:szCs w:val="16"/>
              </w:rPr>
            </w:pPr>
          </w:p>
        </w:tc>
        <w:tc>
          <w:tcPr>
            <w:tcW w:w="4961" w:type="dxa"/>
            <w:vAlign w:val="center"/>
          </w:tcPr>
          <w:p w14:paraId="1E5D9234" w14:textId="77777777" w:rsidR="00471431" w:rsidRPr="005F3D3E" w:rsidRDefault="00471431" w:rsidP="00586941">
            <w:pPr>
              <w:jc w:val="center"/>
              <w:rPr>
                <w:rFonts w:ascii="Pole Emploi PRO Light" w:hAnsi="Pole Emploi PRO Light" w:cs="Arial"/>
                <w:b/>
                <w:sz w:val="16"/>
                <w:szCs w:val="16"/>
              </w:rPr>
            </w:pPr>
            <w:r w:rsidRPr="005F3D3E">
              <w:rPr>
                <w:rFonts w:ascii="Pole Emploi PRO Light" w:hAnsi="Pole Emploi PRO Light" w:cs="Arial"/>
                <w:b/>
                <w:sz w:val="16"/>
                <w:szCs w:val="16"/>
              </w:rPr>
              <w:t>Chiffre d’affaires annuel global</w:t>
            </w:r>
            <w:r w:rsidR="004127B2" w:rsidRPr="005F3D3E">
              <w:rPr>
                <w:rFonts w:ascii="Pole Emploi PRO Light" w:hAnsi="Pole Emploi PRO Light" w:cs="Arial"/>
                <w:b/>
                <w:sz w:val="16"/>
                <w:szCs w:val="16"/>
              </w:rPr>
              <w:t xml:space="preserve"> (</w:t>
            </w:r>
            <w:r w:rsidRPr="005F3D3E">
              <w:rPr>
                <w:rFonts w:ascii="Pole Emploi PRO Light" w:hAnsi="Pole Emploi PRO Light" w:cs="Arial"/>
                <w:b/>
                <w:sz w:val="16"/>
                <w:szCs w:val="16"/>
              </w:rPr>
              <w:t xml:space="preserve">en </w:t>
            </w:r>
            <w:r w:rsidR="00586941" w:rsidRPr="005F3D3E">
              <w:rPr>
                <w:rFonts w:ascii="Pole Emploi PRO Light" w:hAnsi="Pole Emploi PRO Light" w:cs="Arial"/>
                <w:b/>
                <w:sz w:val="16"/>
                <w:szCs w:val="16"/>
              </w:rPr>
              <w:t>€</w:t>
            </w:r>
            <w:r w:rsidR="004127B2" w:rsidRPr="005F3D3E">
              <w:rPr>
                <w:rFonts w:ascii="Pole Emploi PRO Light" w:hAnsi="Pole Emploi PRO Light" w:cs="Arial"/>
                <w:b/>
                <w:sz w:val="16"/>
                <w:szCs w:val="16"/>
              </w:rPr>
              <w:t>) sur chacun des trois derniers exercices disponibles</w:t>
            </w:r>
          </w:p>
        </w:tc>
      </w:tr>
      <w:tr w:rsidR="00471431" w:rsidRPr="005F3D3E" w14:paraId="6E9BE7C8" w14:textId="77777777" w:rsidTr="00677469">
        <w:trPr>
          <w:trHeight w:val="340"/>
        </w:trPr>
        <w:tc>
          <w:tcPr>
            <w:tcW w:w="2694" w:type="dxa"/>
            <w:vAlign w:val="center"/>
          </w:tcPr>
          <w:p w14:paraId="5673FBF8" w14:textId="77777777" w:rsidR="00471431" w:rsidRPr="005F3D3E" w:rsidRDefault="00471431">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3A962F60" w14:textId="77777777" w:rsidR="00471431" w:rsidRPr="005F3D3E" w:rsidRDefault="00471431">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4961" w:type="dxa"/>
            <w:vAlign w:val="center"/>
          </w:tcPr>
          <w:p w14:paraId="2EA4429A" w14:textId="77777777" w:rsidR="00471431" w:rsidRPr="005F3D3E" w:rsidRDefault="00471431">
            <w:pPr>
              <w:rPr>
                <w:rFonts w:ascii="Pole Emploi PRO Light" w:hAnsi="Pole Emploi PRO Light" w:cs="Arial"/>
                <w:sz w:val="16"/>
                <w:szCs w:val="16"/>
              </w:rPr>
            </w:pPr>
          </w:p>
        </w:tc>
      </w:tr>
      <w:tr w:rsidR="00471431" w:rsidRPr="005F3D3E" w14:paraId="3A0E1C73" w14:textId="77777777" w:rsidTr="00677469">
        <w:trPr>
          <w:trHeight w:val="340"/>
        </w:trPr>
        <w:tc>
          <w:tcPr>
            <w:tcW w:w="2694" w:type="dxa"/>
            <w:vAlign w:val="center"/>
          </w:tcPr>
          <w:p w14:paraId="6E17DBB0" w14:textId="77777777" w:rsidR="00471431" w:rsidRPr="005F3D3E" w:rsidRDefault="00471431" w:rsidP="000B0522">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2453EED8" w14:textId="77777777" w:rsidR="00471431" w:rsidRPr="005F3D3E" w:rsidRDefault="00471431" w:rsidP="000B0522">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4961" w:type="dxa"/>
            <w:vAlign w:val="center"/>
          </w:tcPr>
          <w:p w14:paraId="42FE8A58" w14:textId="77777777" w:rsidR="00471431" w:rsidRPr="005F3D3E" w:rsidRDefault="00471431">
            <w:pPr>
              <w:rPr>
                <w:rFonts w:ascii="Pole Emploi PRO Light" w:hAnsi="Pole Emploi PRO Light" w:cs="Arial"/>
                <w:sz w:val="16"/>
                <w:szCs w:val="16"/>
              </w:rPr>
            </w:pPr>
          </w:p>
        </w:tc>
      </w:tr>
      <w:tr w:rsidR="00471431" w:rsidRPr="005F3D3E" w14:paraId="3419E50D" w14:textId="77777777" w:rsidTr="00677469">
        <w:trPr>
          <w:trHeight w:val="340"/>
        </w:trPr>
        <w:tc>
          <w:tcPr>
            <w:tcW w:w="2694" w:type="dxa"/>
            <w:vAlign w:val="center"/>
          </w:tcPr>
          <w:p w14:paraId="4A663062" w14:textId="77777777" w:rsidR="00471431" w:rsidRPr="005F3D3E" w:rsidRDefault="00471431" w:rsidP="000B0522">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4D5AF9D1" w14:textId="77777777" w:rsidR="00471431" w:rsidRPr="005F3D3E" w:rsidRDefault="00471431" w:rsidP="000B0522">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4961" w:type="dxa"/>
            <w:vAlign w:val="center"/>
          </w:tcPr>
          <w:p w14:paraId="362E9514" w14:textId="77777777" w:rsidR="00471431" w:rsidRPr="005F3D3E" w:rsidRDefault="00471431">
            <w:pPr>
              <w:rPr>
                <w:rFonts w:ascii="Pole Emploi PRO Light" w:hAnsi="Pole Emploi PRO Light" w:cs="Arial"/>
                <w:sz w:val="16"/>
                <w:szCs w:val="16"/>
              </w:rPr>
            </w:pPr>
          </w:p>
        </w:tc>
      </w:tr>
    </w:tbl>
    <w:p w14:paraId="6074F3D2" w14:textId="77777777" w:rsidR="00EB56CF" w:rsidRPr="005F3D3E" w:rsidRDefault="00CA7AC6" w:rsidP="009C2B9B">
      <w:pPr>
        <w:spacing w:before="120" w:after="240"/>
        <w:jc w:val="both"/>
        <w:rPr>
          <w:rFonts w:ascii="Pole Emploi PRO Light" w:hAnsi="Pole Emploi PRO Light" w:cs="Arial"/>
          <w:sz w:val="14"/>
          <w:szCs w:val="14"/>
        </w:rPr>
      </w:pPr>
      <w:r w:rsidRPr="005F3D3E">
        <w:rPr>
          <w:rFonts w:ascii="Pole Emploi PRO Light" w:hAnsi="Pole Emploi PRO Light" w:cs="Arial"/>
          <w:sz w:val="14"/>
          <w:szCs w:val="14"/>
        </w:rPr>
        <w:t>Dans le cas où l</w:t>
      </w:r>
      <w:r w:rsidR="006F7BB2" w:rsidRPr="005F3D3E">
        <w:rPr>
          <w:rFonts w:ascii="Pole Emploi PRO Light" w:hAnsi="Pole Emploi PRO Light" w:cs="Arial"/>
          <w:sz w:val="14"/>
          <w:szCs w:val="14"/>
        </w:rPr>
        <w:t xml:space="preserve">’opérateur économique </w:t>
      </w:r>
      <w:r w:rsidRPr="005F3D3E">
        <w:rPr>
          <w:rFonts w:ascii="Pole Emploi PRO Light" w:hAnsi="Pole Emploi PRO Light"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5F3D3E">
        <w:rPr>
          <w:rFonts w:ascii="Pole Emploi PRO Light" w:hAnsi="Pole Emploi PRO Light" w:cs="Arial"/>
          <w:sz w:val="14"/>
          <w:szCs w:val="14"/>
        </w:rPr>
        <w:t xml:space="preserve">économique et </w:t>
      </w:r>
      <w:r w:rsidRPr="005F3D3E">
        <w:rPr>
          <w:rFonts w:ascii="Pole Emploi PRO Light" w:hAnsi="Pole Emploi PRO Light" w:cs="Arial"/>
          <w:sz w:val="14"/>
          <w:szCs w:val="14"/>
        </w:rPr>
        <w:t>financière à exécuter les prestations, par exemple la preuve d’une assurance pour les risques professionnels.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5F3D3E" w14:paraId="6F912D26" w14:textId="77777777" w:rsidTr="00677469">
        <w:tblPrEx>
          <w:tblCellMar>
            <w:top w:w="0" w:type="dxa"/>
            <w:bottom w:w="0" w:type="dxa"/>
          </w:tblCellMar>
        </w:tblPrEx>
        <w:trPr>
          <w:trHeight w:val="364"/>
        </w:trPr>
        <w:tc>
          <w:tcPr>
            <w:tcW w:w="9639" w:type="dxa"/>
            <w:shd w:val="solid" w:color="000080" w:fill="auto"/>
            <w:vAlign w:val="center"/>
          </w:tcPr>
          <w:p w14:paraId="01BA9FCD" w14:textId="77777777" w:rsidR="00095BCF" w:rsidRPr="005F3D3E" w:rsidRDefault="00A32EDD" w:rsidP="00B2613C">
            <w:pPr>
              <w:tabs>
                <w:tab w:val="left" w:pos="-142"/>
                <w:tab w:val="left" w:pos="4111"/>
              </w:tabs>
              <w:jc w:val="both"/>
              <w:rPr>
                <w:rFonts w:ascii="Pole Emploi PRO Light" w:hAnsi="Pole Emploi PRO Light" w:cs="Arial"/>
                <w:b/>
                <w:bCs/>
              </w:rPr>
            </w:pPr>
            <w:r w:rsidRPr="005F3D3E">
              <w:rPr>
                <w:rFonts w:ascii="Pole Emploi PRO Light" w:hAnsi="Pole Emploi PRO Light" w:cs="Arial"/>
              </w:rPr>
              <w:br w:type="page"/>
            </w:r>
            <w:r w:rsidR="00095BCF" w:rsidRPr="005F3D3E">
              <w:rPr>
                <w:rFonts w:ascii="Pole Emploi PRO Light" w:hAnsi="Pole Emploi PRO Light"/>
              </w:rPr>
              <w:br w:type="page"/>
            </w:r>
            <w:r w:rsidR="00095BCF" w:rsidRPr="005F3D3E">
              <w:rPr>
                <w:rFonts w:ascii="Pole Emploi PRO Light" w:hAnsi="Pole Emploi PRO Light"/>
              </w:rPr>
              <w:br w:type="page"/>
            </w:r>
            <w:r w:rsidR="00095BCF" w:rsidRPr="005F3D3E">
              <w:rPr>
                <w:rFonts w:ascii="Pole Emploi PRO Light" w:hAnsi="Pole Emploi PRO Light"/>
              </w:rPr>
              <w:br w:type="page"/>
            </w:r>
            <w:r w:rsidR="00095BCF" w:rsidRPr="005F3D3E">
              <w:rPr>
                <w:rFonts w:ascii="Pole Emploi PRO Light" w:hAnsi="Pole Emploi PRO Light"/>
              </w:rPr>
              <w:br w:type="page"/>
            </w:r>
            <w:r w:rsidR="00095BCF" w:rsidRPr="005F3D3E">
              <w:rPr>
                <w:rFonts w:ascii="Pole Emploi PRO Light" w:hAnsi="Pole Emploi PRO Light" w:cs="Arial"/>
                <w:b/>
                <w:bCs/>
              </w:rPr>
              <w:t xml:space="preserve">F - Capacité technique </w:t>
            </w:r>
            <w:r w:rsidR="0002577D" w:rsidRPr="005F3D3E">
              <w:rPr>
                <w:rFonts w:ascii="Pole Emploi PRO Light" w:hAnsi="Pole Emploi PRO Light" w:cs="Arial"/>
                <w:b/>
                <w:bCs/>
              </w:rPr>
              <w:t xml:space="preserve">et professionnelle </w:t>
            </w:r>
            <w:r w:rsidR="00095BCF" w:rsidRPr="005F3D3E">
              <w:rPr>
                <w:rFonts w:ascii="Pole Emploi PRO Light" w:hAnsi="Pole Emploi PRO Light" w:cs="Arial"/>
                <w:b/>
                <w:bCs/>
              </w:rPr>
              <w:t xml:space="preserve">de l’opérateur économique </w:t>
            </w:r>
          </w:p>
        </w:tc>
      </w:tr>
    </w:tbl>
    <w:p w14:paraId="2F7DF50F" w14:textId="77777777" w:rsidR="006F7BB2" w:rsidRPr="005F3D3E" w:rsidRDefault="0002577D" w:rsidP="00716E48">
      <w:pPr>
        <w:spacing w:before="240" w:after="120"/>
        <w:jc w:val="both"/>
        <w:rPr>
          <w:rFonts w:ascii="Pole Emploi PRO Light" w:hAnsi="Pole Emploi PRO Light" w:cs="Arial"/>
          <w:sz w:val="14"/>
          <w:szCs w:val="14"/>
        </w:rPr>
      </w:pPr>
      <w:r w:rsidRPr="005F3D3E">
        <w:rPr>
          <w:rFonts w:ascii="Pole Emploi PRO Light" w:hAnsi="Pole Emploi PRO Light" w:cs="Arial"/>
          <w:sz w:val="14"/>
          <w:szCs w:val="14"/>
        </w:rPr>
        <w:t>Au titre de la capacité technique, l</w:t>
      </w:r>
      <w:r w:rsidR="006F7BB2" w:rsidRPr="005F3D3E">
        <w:rPr>
          <w:rFonts w:ascii="Pole Emploi PRO Light" w:hAnsi="Pole Emploi PRO Light" w:cs="Arial"/>
          <w:sz w:val="14"/>
          <w:szCs w:val="14"/>
        </w:rPr>
        <w:t>’opérateur économique communique ses eff</w:t>
      </w:r>
      <w:r w:rsidR="000A0ED1" w:rsidRPr="005F3D3E">
        <w:rPr>
          <w:rFonts w:ascii="Pole Emploi PRO Light" w:hAnsi="Pole Emploi PRO Light" w:cs="Arial"/>
          <w:sz w:val="14"/>
          <w:szCs w:val="14"/>
        </w:rPr>
        <w:t>ectifs, au sens de l’article L.</w:t>
      </w:r>
      <w:r w:rsidR="006F7BB2" w:rsidRPr="005F3D3E">
        <w:rPr>
          <w:rFonts w:ascii="Pole Emploi PRO Light" w:hAnsi="Pole Emploi PRO Light"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1921"/>
        <w:gridCol w:w="4996"/>
      </w:tblGrid>
      <w:tr w:rsidR="004127B2" w:rsidRPr="005F3D3E" w14:paraId="0FA318AC" w14:textId="77777777" w:rsidTr="00677469">
        <w:trPr>
          <w:trHeight w:val="572"/>
        </w:trPr>
        <w:tc>
          <w:tcPr>
            <w:tcW w:w="2637" w:type="dxa"/>
            <w:vAlign w:val="center"/>
          </w:tcPr>
          <w:p w14:paraId="0E2EFA5F" w14:textId="77777777" w:rsidR="004127B2" w:rsidRPr="005F3D3E" w:rsidRDefault="004127B2" w:rsidP="00D20F63">
            <w:pPr>
              <w:jc w:val="center"/>
              <w:rPr>
                <w:rFonts w:ascii="Pole Emploi PRO Light" w:hAnsi="Pole Emploi PRO Light" w:cs="Arial"/>
                <w:b/>
                <w:sz w:val="16"/>
                <w:szCs w:val="16"/>
              </w:rPr>
            </w:pPr>
          </w:p>
        </w:tc>
        <w:tc>
          <w:tcPr>
            <w:tcW w:w="1944" w:type="dxa"/>
            <w:vAlign w:val="center"/>
          </w:tcPr>
          <w:p w14:paraId="3B47D1A6" w14:textId="77777777" w:rsidR="004127B2" w:rsidRPr="005F3D3E" w:rsidRDefault="004127B2" w:rsidP="00D20F63">
            <w:pPr>
              <w:jc w:val="center"/>
              <w:rPr>
                <w:rFonts w:ascii="Pole Emploi PRO Light" w:hAnsi="Pole Emploi PRO Light" w:cs="Arial"/>
                <w:b/>
                <w:sz w:val="16"/>
                <w:szCs w:val="16"/>
              </w:rPr>
            </w:pPr>
          </w:p>
        </w:tc>
        <w:tc>
          <w:tcPr>
            <w:tcW w:w="5058" w:type="dxa"/>
            <w:vAlign w:val="center"/>
          </w:tcPr>
          <w:p w14:paraId="4D429D8D" w14:textId="77777777" w:rsidR="004127B2" w:rsidRPr="005F3D3E" w:rsidRDefault="004127B2" w:rsidP="00D20F63">
            <w:pPr>
              <w:jc w:val="center"/>
              <w:rPr>
                <w:rFonts w:ascii="Pole Emploi PRO Light" w:hAnsi="Pole Emploi PRO Light" w:cs="Arial"/>
                <w:b/>
                <w:sz w:val="16"/>
                <w:szCs w:val="16"/>
              </w:rPr>
            </w:pPr>
            <w:r w:rsidRPr="005F3D3E">
              <w:rPr>
                <w:rFonts w:ascii="Pole Emploi PRO Light" w:hAnsi="Pole Emploi PRO Light" w:cs="Arial"/>
                <w:b/>
                <w:sz w:val="16"/>
                <w:szCs w:val="16"/>
              </w:rPr>
              <w:t>Eff</w:t>
            </w:r>
            <w:r w:rsidR="000A0ED1" w:rsidRPr="005F3D3E">
              <w:rPr>
                <w:rFonts w:ascii="Pole Emploi PRO Light" w:hAnsi="Pole Emploi PRO Light" w:cs="Arial"/>
                <w:b/>
                <w:sz w:val="16"/>
                <w:szCs w:val="16"/>
              </w:rPr>
              <w:t>ectifs (au sens de l’article L.</w:t>
            </w:r>
            <w:r w:rsidRPr="005F3D3E">
              <w:rPr>
                <w:rFonts w:ascii="Pole Emploi PRO Light" w:hAnsi="Pole Emploi PRO Light" w:cs="Arial"/>
                <w:b/>
                <w:sz w:val="16"/>
                <w:szCs w:val="16"/>
              </w:rPr>
              <w:t>1111-2 du code du travail) moyens annuel</w:t>
            </w:r>
            <w:r w:rsidR="00764433" w:rsidRPr="005F3D3E">
              <w:rPr>
                <w:rFonts w:ascii="Pole Emploi PRO Light" w:hAnsi="Pole Emploi PRO Light" w:cs="Arial"/>
                <w:b/>
                <w:sz w:val="16"/>
                <w:szCs w:val="16"/>
              </w:rPr>
              <w:t>s</w:t>
            </w:r>
            <w:r w:rsidRPr="005F3D3E">
              <w:rPr>
                <w:rFonts w:ascii="Pole Emploi PRO Light" w:hAnsi="Pole Emploi PRO Light" w:cs="Arial"/>
                <w:b/>
                <w:sz w:val="16"/>
                <w:szCs w:val="16"/>
              </w:rPr>
              <w:t xml:space="preserve"> pour </w:t>
            </w:r>
            <w:r w:rsidR="00903B8B" w:rsidRPr="005F3D3E">
              <w:rPr>
                <w:rFonts w:ascii="Pole Emploi PRO Light" w:hAnsi="Pole Emploi PRO Light" w:cs="Arial"/>
                <w:b/>
                <w:sz w:val="16"/>
                <w:szCs w:val="16"/>
              </w:rPr>
              <w:t xml:space="preserve">chacune des trois dernières années </w:t>
            </w:r>
          </w:p>
        </w:tc>
      </w:tr>
      <w:tr w:rsidR="004127B2" w:rsidRPr="005F3D3E" w14:paraId="23D46A3C" w14:textId="77777777" w:rsidTr="00677469">
        <w:trPr>
          <w:trHeight w:val="340"/>
        </w:trPr>
        <w:tc>
          <w:tcPr>
            <w:tcW w:w="2637" w:type="dxa"/>
            <w:vAlign w:val="center"/>
          </w:tcPr>
          <w:p w14:paraId="7EF627EB" w14:textId="77777777" w:rsidR="004127B2" w:rsidRPr="005F3D3E" w:rsidRDefault="004127B2" w:rsidP="000B0522">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44" w:type="dxa"/>
            <w:vAlign w:val="center"/>
          </w:tcPr>
          <w:p w14:paraId="44664D5E" w14:textId="77777777" w:rsidR="004127B2" w:rsidRPr="005F3D3E" w:rsidRDefault="004127B2" w:rsidP="000B0522">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058" w:type="dxa"/>
            <w:vAlign w:val="center"/>
          </w:tcPr>
          <w:p w14:paraId="23B2F7AD" w14:textId="77777777" w:rsidR="004127B2" w:rsidRPr="005F3D3E" w:rsidRDefault="004127B2" w:rsidP="000B0522">
            <w:pPr>
              <w:rPr>
                <w:rFonts w:ascii="Pole Emploi PRO Light" w:hAnsi="Pole Emploi PRO Light" w:cs="Arial"/>
                <w:sz w:val="16"/>
                <w:szCs w:val="16"/>
              </w:rPr>
            </w:pPr>
          </w:p>
        </w:tc>
      </w:tr>
      <w:tr w:rsidR="00903B8B" w:rsidRPr="005F3D3E" w14:paraId="5458ACE4" w14:textId="77777777" w:rsidTr="00677469">
        <w:trPr>
          <w:trHeight w:val="340"/>
        </w:trPr>
        <w:tc>
          <w:tcPr>
            <w:tcW w:w="2637" w:type="dxa"/>
            <w:vAlign w:val="center"/>
          </w:tcPr>
          <w:p w14:paraId="26FC5717" w14:textId="77777777" w:rsidR="00903B8B" w:rsidRPr="005F3D3E" w:rsidRDefault="00903B8B" w:rsidP="00D15441">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44" w:type="dxa"/>
            <w:vAlign w:val="center"/>
          </w:tcPr>
          <w:p w14:paraId="39A5D849" w14:textId="77777777" w:rsidR="00903B8B" w:rsidRPr="005F3D3E" w:rsidRDefault="00903B8B" w:rsidP="00D15441">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058" w:type="dxa"/>
            <w:vAlign w:val="center"/>
          </w:tcPr>
          <w:p w14:paraId="2A673493" w14:textId="77777777" w:rsidR="00903B8B" w:rsidRPr="005F3D3E" w:rsidRDefault="00903B8B" w:rsidP="00D15441">
            <w:pPr>
              <w:rPr>
                <w:rFonts w:ascii="Pole Emploi PRO Light" w:hAnsi="Pole Emploi PRO Light" w:cs="Arial"/>
                <w:sz w:val="16"/>
                <w:szCs w:val="16"/>
              </w:rPr>
            </w:pPr>
          </w:p>
        </w:tc>
      </w:tr>
      <w:tr w:rsidR="00903B8B" w:rsidRPr="005F3D3E" w14:paraId="60B7DD77" w14:textId="77777777" w:rsidTr="00677469">
        <w:trPr>
          <w:trHeight w:val="340"/>
        </w:trPr>
        <w:tc>
          <w:tcPr>
            <w:tcW w:w="2637" w:type="dxa"/>
            <w:vAlign w:val="center"/>
          </w:tcPr>
          <w:p w14:paraId="68ED7739" w14:textId="77777777" w:rsidR="00903B8B" w:rsidRPr="005F3D3E" w:rsidRDefault="00903B8B" w:rsidP="00D15441">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44" w:type="dxa"/>
            <w:vAlign w:val="center"/>
          </w:tcPr>
          <w:p w14:paraId="7903C216" w14:textId="77777777" w:rsidR="00903B8B" w:rsidRPr="005F3D3E" w:rsidRDefault="00903B8B" w:rsidP="00D15441">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058" w:type="dxa"/>
            <w:vAlign w:val="center"/>
          </w:tcPr>
          <w:p w14:paraId="2039B3EA" w14:textId="77777777" w:rsidR="00903B8B" w:rsidRPr="005F3D3E" w:rsidRDefault="00903B8B" w:rsidP="00D15441">
            <w:pPr>
              <w:rPr>
                <w:rFonts w:ascii="Pole Emploi PRO Light" w:hAnsi="Pole Emploi PRO Light" w:cs="Arial"/>
                <w:sz w:val="16"/>
                <w:szCs w:val="16"/>
              </w:rPr>
            </w:pPr>
          </w:p>
        </w:tc>
      </w:tr>
    </w:tbl>
    <w:p w14:paraId="08B806AF" w14:textId="77777777" w:rsidR="006F7BB2" w:rsidRPr="005F3D3E" w:rsidRDefault="0002577D" w:rsidP="00F25E0C">
      <w:pPr>
        <w:spacing w:before="240" w:after="240"/>
        <w:rPr>
          <w:rFonts w:ascii="Pole Emploi PRO Light" w:hAnsi="Pole Emploi PRO Light"/>
        </w:rPr>
      </w:pPr>
      <w:r w:rsidRPr="005F3D3E">
        <w:rPr>
          <w:rFonts w:ascii="Pole Emploi PRO Light" w:hAnsi="Pole Emploi PRO Light" w:cs="Arial"/>
          <w:sz w:val="14"/>
          <w:szCs w:val="14"/>
        </w:rPr>
        <w:lastRenderedPageBreak/>
        <w:t>Au titre de la capacité professionnelle, l</w:t>
      </w:r>
      <w:r w:rsidR="006F7BB2" w:rsidRPr="005F3D3E">
        <w:rPr>
          <w:rFonts w:ascii="Pole Emploi PRO Light" w:hAnsi="Pole Emploi PRO Light"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sidRPr="005F3D3E">
        <w:rPr>
          <w:rFonts w:ascii="Pole Emploi PRO Light" w:hAnsi="Pole Emploi PRO Light" w:cs="Arial"/>
          <w:sz w:val="14"/>
          <w:szCs w:val="14"/>
        </w:rPr>
        <w:t xml:space="preserve">Pôle emploi, devenu </w:t>
      </w:r>
      <w:r w:rsidR="009C2B9B" w:rsidRPr="005F3D3E">
        <w:rPr>
          <w:rFonts w:ascii="Pole Emploi PRO Light" w:hAnsi="Pole Emploi PRO Light" w:cs="Arial"/>
          <w:sz w:val="14"/>
          <w:szCs w:val="14"/>
        </w:rPr>
        <w:t>France Travail</w:t>
      </w:r>
      <w:r w:rsidR="00B13308" w:rsidRPr="005F3D3E">
        <w:rPr>
          <w:rFonts w:ascii="Pole Emploi PRO Light" w:hAnsi="Pole Emploi PRO Light" w:cs="Arial"/>
          <w:sz w:val="14"/>
          <w:szCs w:val="14"/>
        </w:rPr>
        <w:t xml:space="preserve"> au 1</w:t>
      </w:r>
      <w:r w:rsidR="00B13308" w:rsidRPr="005F3D3E">
        <w:rPr>
          <w:rFonts w:ascii="Pole Emploi PRO Light" w:hAnsi="Pole Emploi PRO Light" w:cs="Arial"/>
          <w:sz w:val="14"/>
          <w:szCs w:val="14"/>
          <w:vertAlign w:val="superscript"/>
        </w:rPr>
        <w:t>er</w:t>
      </w:r>
      <w:r w:rsidR="00B13308" w:rsidRPr="005F3D3E">
        <w:rPr>
          <w:rFonts w:ascii="Pole Emploi PRO Light" w:hAnsi="Pole Emploi PRO Light" w:cs="Arial"/>
          <w:sz w:val="14"/>
          <w:szCs w:val="14"/>
        </w:rPr>
        <w:t xml:space="preserve"> janvier 2024,</w:t>
      </w:r>
      <w:r w:rsidR="006F7BB2" w:rsidRPr="005F3D3E">
        <w:rPr>
          <w:rFonts w:ascii="Pole Emploi PRO Light" w:hAnsi="Pole Emploi PRO Light" w:cs="Arial"/>
          <w:sz w:val="14"/>
          <w:szCs w:val="14"/>
        </w:rPr>
        <w:t xml:space="preserve"> a été destinataire et pour lesquelles une déclaration est suffisante.</w:t>
      </w:r>
      <w:r w:rsidR="006F7BB2" w:rsidRPr="005F3D3E">
        <w:rPr>
          <w:rFonts w:ascii="Pole Emploi PRO Light" w:hAnsi="Pole Emploi PRO Light"/>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5"/>
        <w:gridCol w:w="2182"/>
        <w:gridCol w:w="2807"/>
      </w:tblGrid>
      <w:tr w:rsidR="00315245" w:rsidRPr="005F3D3E" w14:paraId="5DFDAC4B" w14:textId="77777777" w:rsidTr="00416F67">
        <w:trPr>
          <w:trHeight w:val="407"/>
        </w:trPr>
        <w:tc>
          <w:tcPr>
            <w:tcW w:w="2639" w:type="dxa"/>
            <w:vAlign w:val="center"/>
          </w:tcPr>
          <w:p w14:paraId="16E522FF" w14:textId="77777777" w:rsidR="00315245" w:rsidRPr="005F3D3E" w:rsidRDefault="00315245" w:rsidP="00D20F63">
            <w:pPr>
              <w:jc w:val="center"/>
              <w:rPr>
                <w:rFonts w:ascii="Pole Emploi PRO Light" w:hAnsi="Pole Emploi PRO Light" w:cs="Arial"/>
                <w:b/>
                <w:bCs/>
                <w:sz w:val="16"/>
                <w:szCs w:val="16"/>
              </w:rPr>
            </w:pPr>
            <w:r w:rsidRPr="005F3D3E">
              <w:rPr>
                <w:rFonts w:ascii="Pole Emploi PRO Light" w:hAnsi="Pole Emploi PRO Light" w:cs="Arial"/>
                <w:b/>
                <w:bCs/>
                <w:sz w:val="16"/>
                <w:szCs w:val="16"/>
              </w:rPr>
              <w:t>Prestation</w:t>
            </w:r>
          </w:p>
        </w:tc>
        <w:tc>
          <w:tcPr>
            <w:tcW w:w="1947" w:type="dxa"/>
            <w:vAlign w:val="center"/>
          </w:tcPr>
          <w:p w14:paraId="6F7C45AF" w14:textId="77777777" w:rsidR="00315245" w:rsidRPr="005F3D3E" w:rsidRDefault="00315245" w:rsidP="00D20F63">
            <w:pPr>
              <w:jc w:val="center"/>
              <w:rPr>
                <w:rFonts w:ascii="Pole Emploi PRO Light" w:hAnsi="Pole Emploi PRO Light" w:cs="Arial"/>
                <w:b/>
                <w:bCs/>
                <w:sz w:val="16"/>
                <w:szCs w:val="16"/>
              </w:rPr>
            </w:pPr>
            <w:r w:rsidRPr="005F3D3E">
              <w:rPr>
                <w:rFonts w:ascii="Pole Emploi PRO Light" w:hAnsi="Pole Emploi PRO Light" w:cs="Arial"/>
                <w:b/>
                <w:bCs/>
                <w:sz w:val="16"/>
                <w:szCs w:val="16"/>
              </w:rPr>
              <w:t>Montant</w:t>
            </w:r>
          </w:p>
        </w:tc>
        <w:tc>
          <w:tcPr>
            <w:tcW w:w="2213" w:type="dxa"/>
            <w:vAlign w:val="center"/>
          </w:tcPr>
          <w:p w14:paraId="0D8A3B7F" w14:textId="77777777" w:rsidR="00315245" w:rsidRPr="005F3D3E" w:rsidRDefault="00315245" w:rsidP="00D20F63">
            <w:pPr>
              <w:jc w:val="center"/>
              <w:rPr>
                <w:rFonts w:ascii="Pole Emploi PRO Light" w:hAnsi="Pole Emploi PRO Light" w:cs="Arial"/>
                <w:b/>
                <w:bCs/>
                <w:sz w:val="16"/>
                <w:szCs w:val="16"/>
              </w:rPr>
            </w:pPr>
            <w:r w:rsidRPr="005F3D3E">
              <w:rPr>
                <w:rFonts w:ascii="Pole Emploi PRO Light" w:hAnsi="Pole Emploi PRO Light" w:cs="Arial"/>
                <w:b/>
                <w:bCs/>
                <w:sz w:val="16"/>
                <w:szCs w:val="16"/>
              </w:rPr>
              <w:t>Date</w:t>
            </w:r>
          </w:p>
        </w:tc>
        <w:tc>
          <w:tcPr>
            <w:tcW w:w="2840" w:type="dxa"/>
            <w:vAlign w:val="center"/>
          </w:tcPr>
          <w:p w14:paraId="0B19206D" w14:textId="77777777" w:rsidR="00315245" w:rsidRPr="005F3D3E" w:rsidRDefault="00315245" w:rsidP="00D20F63">
            <w:pPr>
              <w:jc w:val="center"/>
              <w:rPr>
                <w:rFonts w:ascii="Pole Emploi PRO Light" w:hAnsi="Pole Emploi PRO Light" w:cs="Arial"/>
                <w:b/>
                <w:bCs/>
                <w:sz w:val="16"/>
                <w:szCs w:val="16"/>
              </w:rPr>
            </w:pPr>
            <w:r w:rsidRPr="005F3D3E">
              <w:rPr>
                <w:rFonts w:ascii="Pole Emploi PRO Light" w:hAnsi="Pole Emploi PRO Light" w:cs="Arial"/>
                <w:b/>
                <w:bCs/>
                <w:sz w:val="16"/>
                <w:szCs w:val="16"/>
              </w:rPr>
              <w:t>Destinataire public ou privé</w:t>
            </w:r>
          </w:p>
        </w:tc>
      </w:tr>
      <w:tr w:rsidR="00315245" w:rsidRPr="005F3D3E" w14:paraId="10758C72" w14:textId="77777777" w:rsidTr="00416F67">
        <w:trPr>
          <w:trHeight w:val="340"/>
        </w:trPr>
        <w:tc>
          <w:tcPr>
            <w:tcW w:w="2639" w:type="dxa"/>
          </w:tcPr>
          <w:p w14:paraId="67C7AA03" w14:textId="77777777" w:rsidR="00315245" w:rsidRPr="005F3D3E" w:rsidRDefault="00315245" w:rsidP="008E33AD">
            <w:pPr>
              <w:rPr>
                <w:rFonts w:ascii="Pole Emploi PRO Light" w:hAnsi="Pole Emploi PRO Light" w:cs="Arial"/>
              </w:rPr>
            </w:pPr>
          </w:p>
        </w:tc>
        <w:tc>
          <w:tcPr>
            <w:tcW w:w="1947" w:type="dxa"/>
          </w:tcPr>
          <w:p w14:paraId="71D21D16" w14:textId="77777777" w:rsidR="00315245" w:rsidRPr="005F3D3E" w:rsidRDefault="00315245" w:rsidP="008E33AD">
            <w:pPr>
              <w:rPr>
                <w:rFonts w:ascii="Pole Emploi PRO Light" w:hAnsi="Pole Emploi PRO Light" w:cs="Arial"/>
              </w:rPr>
            </w:pPr>
          </w:p>
        </w:tc>
        <w:tc>
          <w:tcPr>
            <w:tcW w:w="2213" w:type="dxa"/>
          </w:tcPr>
          <w:p w14:paraId="24B2D9B1" w14:textId="77777777" w:rsidR="00315245" w:rsidRPr="005F3D3E" w:rsidRDefault="00315245" w:rsidP="008E33AD">
            <w:pPr>
              <w:rPr>
                <w:rFonts w:ascii="Pole Emploi PRO Light" w:hAnsi="Pole Emploi PRO Light" w:cs="Arial"/>
              </w:rPr>
            </w:pPr>
          </w:p>
        </w:tc>
        <w:tc>
          <w:tcPr>
            <w:tcW w:w="2840" w:type="dxa"/>
          </w:tcPr>
          <w:p w14:paraId="7C562926" w14:textId="77777777" w:rsidR="00315245" w:rsidRPr="005F3D3E" w:rsidRDefault="00315245" w:rsidP="008E33AD">
            <w:pPr>
              <w:rPr>
                <w:rFonts w:ascii="Pole Emploi PRO Light" w:hAnsi="Pole Emploi PRO Light" w:cs="Arial"/>
              </w:rPr>
            </w:pPr>
          </w:p>
        </w:tc>
      </w:tr>
      <w:tr w:rsidR="00315245" w:rsidRPr="005F3D3E" w14:paraId="47690EC9" w14:textId="77777777" w:rsidTr="00416F67">
        <w:trPr>
          <w:trHeight w:val="340"/>
        </w:trPr>
        <w:tc>
          <w:tcPr>
            <w:tcW w:w="2639" w:type="dxa"/>
          </w:tcPr>
          <w:p w14:paraId="0899ABC9" w14:textId="77777777" w:rsidR="00315245" w:rsidRPr="005F3D3E" w:rsidRDefault="00315245" w:rsidP="008E33AD">
            <w:pPr>
              <w:rPr>
                <w:rFonts w:ascii="Pole Emploi PRO Light" w:hAnsi="Pole Emploi PRO Light" w:cs="Arial"/>
              </w:rPr>
            </w:pPr>
          </w:p>
        </w:tc>
        <w:tc>
          <w:tcPr>
            <w:tcW w:w="1947" w:type="dxa"/>
          </w:tcPr>
          <w:p w14:paraId="0A60049B" w14:textId="77777777" w:rsidR="00315245" w:rsidRPr="005F3D3E" w:rsidRDefault="00315245" w:rsidP="008E33AD">
            <w:pPr>
              <w:rPr>
                <w:rFonts w:ascii="Pole Emploi PRO Light" w:hAnsi="Pole Emploi PRO Light" w:cs="Arial"/>
              </w:rPr>
            </w:pPr>
          </w:p>
        </w:tc>
        <w:tc>
          <w:tcPr>
            <w:tcW w:w="2213" w:type="dxa"/>
          </w:tcPr>
          <w:p w14:paraId="209D65D5" w14:textId="77777777" w:rsidR="00315245" w:rsidRPr="005F3D3E" w:rsidRDefault="00315245" w:rsidP="008E33AD">
            <w:pPr>
              <w:rPr>
                <w:rFonts w:ascii="Pole Emploi PRO Light" w:hAnsi="Pole Emploi PRO Light" w:cs="Arial"/>
              </w:rPr>
            </w:pPr>
          </w:p>
        </w:tc>
        <w:tc>
          <w:tcPr>
            <w:tcW w:w="2840" w:type="dxa"/>
          </w:tcPr>
          <w:p w14:paraId="515866B5" w14:textId="77777777" w:rsidR="00315245" w:rsidRPr="005F3D3E" w:rsidRDefault="00315245" w:rsidP="008E33AD">
            <w:pPr>
              <w:rPr>
                <w:rFonts w:ascii="Pole Emploi PRO Light" w:hAnsi="Pole Emploi PRO Light" w:cs="Arial"/>
              </w:rPr>
            </w:pPr>
          </w:p>
        </w:tc>
      </w:tr>
      <w:tr w:rsidR="00315245" w:rsidRPr="005F3D3E" w14:paraId="02D4B3BF" w14:textId="77777777" w:rsidTr="00416F67">
        <w:trPr>
          <w:trHeight w:val="340"/>
        </w:trPr>
        <w:tc>
          <w:tcPr>
            <w:tcW w:w="2639" w:type="dxa"/>
          </w:tcPr>
          <w:p w14:paraId="2469177A" w14:textId="77777777" w:rsidR="00315245" w:rsidRPr="005F3D3E" w:rsidRDefault="00315245" w:rsidP="008E33AD">
            <w:pPr>
              <w:rPr>
                <w:rFonts w:ascii="Pole Emploi PRO Light" w:hAnsi="Pole Emploi PRO Light" w:cs="Arial"/>
              </w:rPr>
            </w:pPr>
          </w:p>
        </w:tc>
        <w:tc>
          <w:tcPr>
            <w:tcW w:w="1947" w:type="dxa"/>
          </w:tcPr>
          <w:p w14:paraId="6EB670B8" w14:textId="77777777" w:rsidR="00315245" w:rsidRPr="005F3D3E" w:rsidRDefault="00315245" w:rsidP="008E33AD">
            <w:pPr>
              <w:rPr>
                <w:rFonts w:ascii="Pole Emploi PRO Light" w:hAnsi="Pole Emploi PRO Light" w:cs="Arial"/>
              </w:rPr>
            </w:pPr>
          </w:p>
        </w:tc>
        <w:tc>
          <w:tcPr>
            <w:tcW w:w="2213" w:type="dxa"/>
          </w:tcPr>
          <w:p w14:paraId="680F3508" w14:textId="77777777" w:rsidR="00315245" w:rsidRPr="005F3D3E" w:rsidRDefault="00315245" w:rsidP="008E33AD">
            <w:pPr>
              <w:rPr>
                <w:rFonts w:ascii="Pole Emploi PRO Light" w:hAnsi="Pole Emploi PRO Light" w:cs="Arial"/>
              </w:rPr>
            </w:pPr>
          </w:p>
        </w:tc>
        <w:tc>
          <w:tcPr>
            <w:tcW w:w="2840" w:type="dxa"/>
          </w:tcPr>
          <w:p w14:paraId="2A726D37" w14:textId="77777777" w:rsidR="00315245" w:rsidRPr="005F3D3E" w:rsidRDefault="00315245" w:rsidP="008E33AD">
            <w:pPr>
              <w:rPr>
                <w:rFonts w:ascii="Pole Emploi PRO Light" w:hAnsi="Pole Emploi PRO Light" w:cs="Arial"/>
              </w:rPr>
            </w:pPr>
          </w:p>
        </w:tc>
      </w:tr>
    </w:tbl>
    <w:p w14:paraId="350054EB" w14:textId="77777777" w:rsidR="00412313" w:rsidRPr="005F3D3E" w:rsidRDefault="00412313" w:rsidP="00181AEF">
      <w:pPr>
        <w:rPr>
          <w:rFonts w:ascii="Pole Emploi PRO Light" w:hAnsi="Pole Emploi PRO Light" w:cs="Arial"/>
        </w:rPr>
      </w:pPr>
    </w:p>
    <w:p w14:paraId="68C68D7E" w14:textId="77777777" w:rsidR="00716E48" w:rsidRPr="005F3D3E" w:rsidRDefault="00716E48" w:rsidP="00181AEF">
      <w:pPr>
        <w:rPr>
          <w:rFonts w:ascii="Pole Emploi PRO Light" w:hAnsi="Pole Emploi PRO Light"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5F3D3E" w14:paraId="3C506FD5" w14:textId="77777777" w:rsidTr="00677469">
        <w:tblPrEx>
          <w:tblCellMar>
            <w:top w:w="0" w:type="dxa"/>
            <w:bottom w:w="0" w:type="dxa"/>
          </w:tblCellMar>
        </w:tblPrEx>
        <w:trPr>
          <w:trHeight w:val="364"/>
        </w:trPr>
        <w:tc>
          <w:tcPr>
            <w:tcW w:w="9781" w:type="dxa"/>
            <w:shd w:val="solid" w:color="000080" w:fill="auto"/>
            <w:vAlign w:val="center"/>
          </w:tcPr>
          <w:p w14:paraId="242F0E9D" w14:textId="77777777" w:rsidR="00095BCF" w:rsidRPr="005F3D3E" w:rsidRDefault="00095BCF" w:rsidP="001C2282">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0002577D" w:rsidRPr="005F3D3E">
              <w:rPr>
                <w:rFonts w:ascii="Pole Emploi PRO Light" w:hAnsi="Pole Emploi PRO Light" w:cs="Arial"/>
                <w:b/>
                <w:bCs/>
              </w:rPr>
              <w:t>G</w:t>
            </w:r>
            <w:r w:rsidRPr="005F3D3E">
              <w:rPr>
                <w:rFonts w:ascii="Pole Emploi PRO Light" w:hAnsi="Pole Emploi PRO Light" w:cs="Arial"/>
                <w:b/>
                <w:bCs/>
              </w:rPr>
              <w:t xml:space="preserve"> - Le cas échéant, groupement d’opérateurs économiques</w:t>
            </w:r>
          </w:p>
        </w:tc>
      </w:tr>
    </w:tbl>
    <w:p w14:paraId="74DF0D33" w14:textId="77777777" w:rsidR="00095BCF" w:rsidRPr="005F3D3E" w:rsidRDefault="00095BCF" w:rsidP="00095BCF">
      <w:pPr>
        <w:rPr>
          <w:rFonts w:ascii="Pole Emploi PRO Light" w:hAnsi="Pole Emploi PRO Light" w:cs="Arial"/>
        </w:rPr>
      </w:pPr>
    </w:p>
    <w:tbl>
      <w:tblPr>
        <w:tblW w:w="9889" w:type="dxa"/>
        <w:tblLayout w:type="fixed"/>
        <w:tblLook w:val="01E0" w:firstRow="1" w:lastRow="1" w:firstColumn="1" w:lastColumn="1" w:noHBand="0" w:noVBand="0"/>
      </w:tblPr>
      <w:tblGrid>
        <w:gridCol w:w="466"/>
        <w:gridCol w:w="9423"/>
      </w:tblGrid>
      <w:tr w:rsidR="00095BCF" w:rsidRPr="005F3D3E" w14:paraId="045265CF" w14:textId="77777777" w:rsidTr="00677469">
        <w:tc>
          <w:tcPr>
            <w:tcW w:w="466" w:type="dxa"/>
          </w:tcPr>
          <w:p w14:paraId="2C0A6107" w14:textId="77777777" w:rsidR="00095BCF" w:rsidRPr="005F3D3E" w:rsidRDefault="00095BCF" w:rsidP="00D20F63">
            <w:pPr>
              <w:pStyle w:val="En-tte"/>
              <w:tabs>
                <w:tab w:val="clear" w:pos="4536"/>
                <w:tab w:val="clear" w:pos="9072"/>
              </w:tabs>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9423" w:type="dxa"/>
          </w:tcPr>
          <w:p w14:paraId="25391AFE" w14:textId="77777777" w:rsidR="006B11B8" w:rsidRPr="005F3D3E" w:rsidRDefault="00095BCF" w:rsidP="00716E48">
            <w:pPr>
              <w:pStyle w:val="En-tte"/>
              <w:tabs>
                <w:tab w:val="clear" w:pos="4536"/>
                <w:tab w:val="clear" w:pos="9072"/>
              </w:tabs>
              <w:spacing w:after="60"/>
              <w:rPr>
                <w:rFonts w:ascii="Pole Emploi PRO Light" w:hAnsi="Pole Emploi PRO Light" w:cs="Arial"/>
                <w:u w:val="dash"/>
              </w:rPr>
            </w:pPr>
            <w:r w:rsidRPr="005F3D3E">
              <w:rPr>
                <w:rFonts w:ascii="Pole Emploi PRO Light" w:hAnsi="Pole Emploi PRO Light" w:cs="Arial"/>
              </w:rPr>
              <w:t xml:space="preserve">Le présent Document de candidature est établi par le mandataire du </w:t>
            </w:r>
            <w:r w:rsidR="00303044" w:rsidRPr="005F3D3E">
              <w:rPr>
                <w:rFonts w:ascii="Pole Emploi PRO Light" w:hAnsi="Pole Emploi PRO Light" w:cs="Arial"/>
              </w:rPr>
              <w:t xml:space="preserve">groupement </w:t>
            </w:r>
            <w:r w:rsidR="006B11B8" w:rsidRPr="005F3D3E">
              <w:rPr>
                <w:rFonts w:ascii="Pole Emploi PRO Light" w:hAnsi="Pole Emploi PRO Light" w:cs="Arial"/>
              </w:rPr>
              <w:t xml:space="preserve">constitué des autres membres suivants : </w:t>
            </w:r>
            <w:r w:rsidR="006B11B8" w:rsidRPr="005F3D3E">
              <w:rPr>
                <w:rFonts w:ascii="Pole Emploi PRO Light" w:hAnsi="Pole Emploi PRO Light" w:cs="Arial"/>
                <w:i/>
                <w:sz w:val="16"/>
                <w:szCs w:val="16"/>
              </w:rPr>
              <w:t>(à compléter par le candidat)</w:t>
            </w:r>
            <w:r w:rsidR="006B11B8" w:rsidRPr="005F3D3E">
              <w:rPr>
                <w:rFonts w:ascii="Pole Emploi PRO Light" w:hAnsi="Pole Emploi PRO Light" w:cs="Arial"/>
              </w:rPr>
              <w:t xml:space="preserve"> </w:t>
            </w:r>
            <w:r w:rsidR="006B11B8" w:rsidRPr="005F3D3E">
              <w:rPr>
                <w:rFonts w:ascii="Pole Emploi PRO Light" w:hAnsi="Pole Emploi PRO Light" w:cs="Arial"/>
                <w:u w:val="dash"/>
              </w:rPr>
              <w:t>                                                                                                                                                                                                                                                                                                                                                                                                                                                                                                                                                                                                                                                      </w:t>
            </w:r>
            <w:r w:rsidR="00716E48" w:rsidRPr="005F3D3E">
              <w:rPr>
                <w:rFonts w:ascii="Pole Emploi PRO Light" w:hAnsi="Pole Emploi PRO Light" w:cs="Arial"/>
                <w:u w:val="dash"/>
              </w:rPr>
              <w:t>                              </w:t>
            </w:r>
          </w:p>
          <w:p w14:paraId="1ACD46C3" w14:textId="77777777" w:rsidR="00203484" w:rsidRPr="005F3D3E" w:rsidRDefault="00203484" w:rsidP="00990FD0">
            <w:pPr>
              <w:tabs>
                <w:tab w:val="left" w:pos="8382"/>
              </w:tabs>
              <w:rPr>
                <w:rFonts w:ascii="Pole Emploi PRO Light" w:hAnsi="Pole Emploi PRO Light" w:cs="Arial"/>
              </w:rPr>
            </w:pPr>
          </w:p>
          <w:p w14:paraId="50205B10" w14:textId="77777777" w:rsidR="00203484" w:rsidRPr="005F3D3E" w:rsidRDefault="00203484" w:rsidP="0002577D">
            <w:pPr>
              <w:pStyle w:val="En-tte"/>
              <w:tabs>
                <w:tab w:val="clear" w:pos="4536"/>
                <w:tab w:val="clear" w:pos="9072"/>
              </w:tabs>
              <w:jc w:val="both"/>
              <w:rPr>
                <w:rFonts w:ascii="Pole Emploi PRO Light" w:hAnsi="Pole Emploi PRO Light" w:cs="Arial"/>
              </w:rPr>
            </w:pPr>
            <w:r w:rsidRPr="005F3D3E">
              <w:rPr>
                <w:rFonts w:ascii="Pole Emploi PRO Light" w:hAnsi="Pole Emploi PRO Light" w:cs="Arial"/>
                <w:sz w:val="14"/>
                <w:szCs w:val="14"/>
              </w:rPr>
              <w:t>En cas de défaillance du mandataire du groupement, le membre indiqué en premier dans cette liste assure les fonctions de mandataire du groupement jusqu’à l’échéance du marché.</w:t>
            </w:r>
          </w:p>
        </w:tc>
      </w:tr>
    </w:tbl>
    <w:p w14:paraId="68186660" w14:textId="77777777" w:rsidR="006B11B8" w:rsidRPr="005F3D3E" w:rsidRDefault="006B11B8" w:rsidP="00A77AE4">
      <w:pPr>
        <w:rPr>
          <w:rFonts w:ascii="Pole Emploi PRO Light" w:hAnsi="Pole Emploi PRO Light" w:cs="Arial"/>
        </w:rPr>
      </w:pPr>
    </w:p>
    <w:tbl>
      <w:tblPr>
        <w:tblW w:w="0" w:type="auto"/>
        <w:tblInd w:w="675" w:type="dxa"/>
        <w:tblLook w:val="01E0" w:firstRow="1" w:lastRow="1" w:firstColumn="1" w:lastColumn="1" w:noHBand="0" w:noVBand="0"/>
      </w:tblPr>
      <w:tblGrid>
        <w:gridCol w:w="515"/>
        <w:gridCol w:w="496"/>
        <w:gridCol w:w="7953"/>
      </w:tblGrid>
      <w:tr w:rsidR="00A77AE4" w:rsidRPr="005F3D3E" w14:paraId="0F422BB4" w14:textId="77777777" w:rsidTr="006A3ECD">
        <w:tc>
          <w:tcPr>
            <w:tcW w:w="516" w:type="dxa"/>
            <w:vMerge w:val="restart"/>
            <w:vAlign w:val="center"/>
          </w:tcPr>
          <w:p w14:paraId="0B1C6937" w14:textId="77777777" w:rsidR="00A77AE4" w:rsidRPr="005F3D3E" w:rsidRDefault="00A77AE4" w:rsidP="00795E40">
            <w:pPr>
              <w:pStyle w:val="En-tte"/>
              <w:tabs>
                <w:tab w:val="left" w:pos="708"/>
              </w:tabs>
              <w:jc w:val="both"/>
              <w:rPr>
                <w:rFonts w:ascii="Pole Emploi PRO Light" w:hAnsi="Pole Emploi PRO Light" w:cs="Arial"/>
                <w:b/>
              </w:rPr>
            </w:pPr>
            <w:r w:rsidRPr="005F3D3E">
              <w:rPr>
                <w:rFonts w:ascii="Pole Emploi PRO Light" w:hAnsi="Pole Emploi PRO Light" w:cs="Arial"/>
                <w:b/>
              </w:rPr>
              <w:t>OU</w:t>
            </w:r>
          </w:p>
        </w:tc>
        <w:tc>
          <w:tcPr>
            <w:tcW w:w="497" w:type="dxa"/>
            <w:hideMark/>
          </w:tcPr>
          <w:p w14:paraId="5BFD0B84" w14:textId="77777777" w:rsidR="00A77AE4" w:rsidRPr="005F3D3E" w:rsidRDefault="00A77AE4"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167" w:type="dxa"/>
            <w:hideMark/>
          </w:tcPr>
          <w:p w14:paraId="15AFAB0F" w14:textId="77777777" w:rsidR="00A77AE4" w:rsidRPr="005F3D3E" w:rsidRDefault="00A77AE4" w:rsidP="00795E40">
            <w:pPr>
              <w:pStyle w:val="En-tte"/>
              <w:tabs>
                <w:tab w:val="left" w:pos="708"/>
              </w:tabs>
              <w:jc w:val="both"/>
              <w:rPr>
                <w:rFonts w:ascii="Pole Emploi PRO Light" w:hAnsi="Pole Emploi PRO Light" w:cs="Arial"/>
              </w:rPr>
            </w:pPr>
            <w:r w:rsidRPr="005F3D3E">
              <w:rPr>
                <w:rFonts w:ascii="Pole Emploi PRO Light" w:hAnsi="Pole Emploi PRO Light" w:cs="Arial"/>
              </w:rPr>
              <w:t>Le groupement candidat prend la forme d’un groupement solidaire</w:t>
            </w:r>
            <w:r w:rsidR="00EB3825" w:rsidRPr="005F3D3E">
              <w:rPr>
                <w:rFonts w:ascii="Pole Emploi PRO Light" w:hAnsi="Pole Emploi PRO Light" w:cs="Arial"/>
              </w:rPr>
              <w:t xml:space="preserve"> ; </w:t>
            </w:r>
          </w:p>
        </w:tc>
      </w:tr>
      <w:tr w:rsidR="00A77AE4" w:rsidRPr="005F3D3E" w14:paraId="7EBF92FD" w14:textId="77777777" w:rsidTr="006A3ECD">
        <w:tc>
          <w:tcPr>
            <w:tcW w:w="516" w:type="dxa"/>
            <w:vMerge/>
          </w:tcPr>
          <w:p w14:paraId="78935647" w14:textId="77777777" w:rsidR="00A77AE4" w:rsidRPr="005F3D3E" w:rsidRDefault="00A77AE4" w:rsidP="00795E40">
            <w:pPr>
              <w:pStyle w:val="En-tte"/>
              <w:tabs>
                <w:tab w:val="left" w:pos="708"/>
              </w:tabs>
              <w:jc w:val="both"/>
              <w:rPr>
                <w:rFonts w:ascii="Pole Emploi PRO Light" w:hAnsi="Pole Emploi PRO Light" w:cs="Arial"/>
                <w:sz w:val="28"/>
                <w:szCs w:val="28"/>
              </w:rPr>
            </w:pPr>
          </w:p>
        </w:tc>
        <w:tc>
          <w:tcPr>
            <w:tcW w:w="497" w:type="dxa"/>
            <w:hideMark/>
          </w:tcPr>
          <w:p w14:paraId="4761E358" w14:textId="77777777" w:rsidR="00A77AE4" w:rsidRPr="005F3D3E" w:rsidRDefault="00A77AE4"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167" w:type="dxa"/>
            <w:hideMark/>
          </w:tcPr>
          <w:p w14:paraId="115B830F" w14:textId="77777777" w:rsidR="00A77AE4" w:rsidRPr="005F3D3E" w:rsidRDefault="00A77AE4" w:rsidP="00795E40">
            <w:pPr>
              <w:pStyle w:val="En-tte"/>
              <w:tabs>
                <w:tab w:val="left" w:pos="708"/>
              </w:tabs>
              <w:jc w:val="both"/>
              <w:rPr>
                <w:rFonts w:ascii="Pole Emploi PRO Light" w:hAnsi="Pole Emploi PRO Light" w:cs="Arial"/>
              </w:rPr>
            </w:pPr>
            <w:r w:rsidRPr="005F3D3E">
              <w:rPr>
                <w:rFonts w:ascii="Pole Emploi PRO Light" w:hAnsi="Pole Emploi PRO Light" w:cs="Arial"/>
              </w:rPr>
              <w:t>Le groupement candidat prend la forme d’un groupement conjoint.</w:t>
            </w:r>
            <w:r w:rsidRPr="005F3D3E">
              <w:rPr>
                <w:rFonts w:ascii="Pole Emploi PRO Light" w:hAnsi="Pole Emploi PRO Light" w:cs="Arial"/>
                <w:sz w:val="14"/>
                <w:szCs w:val="14"/>
              </w:rPr>
              <w:t xml:space="preserve"> </w:t>
            </w:r>
          </w:p>
        </w:tc>
      </w:tr>
    </w:tbl>
    <w:p w14:paraId="1676EB20" w14:textId="77777777" w:rsidR="00067EBC" w:rsidRPr="005F3D3E" w:rsidRDefault="00067EBC" w:rsidP="00795E40">
      <w:pPr>
        <w:jc w:val="both"/>
        <w:rPr>
          <w:rFonts w:ascii="Pole Emploi PRO Light" w:hAnsi="Pole Emploi PRO Light" w:cs="Arial"/>
        </w:rPr>
      </w:pPr>
    </w:p>
    <w:tbl>
      <w:tblPr>
        <w:tblW w:w="0" w:type="auto"/>
        <w:tblInd w:w="675" w:type="dxa"/>
        <w:tblLook w:val="01E0" w:firstRow="1" w:lastRow="1" w:firstColumn="1" w:lastColumn="1" w:noHBand="0" w:noVBand="0"/>
      </w:tblPr>
      <w:tblGrid>
        <w:gridCol w:w="514"/>
        <w:gridCol w:w="496"/>
        <w:gridCol w:w="7954"/>
      </w:tblGrid>
      <w:tr w:rsidR="00067EBC" w:rsidRPr="005F3D3E" w14:paraId="05B6610B" w14:textId="77777777" w:rsidTr="006615B7">
        <w:tc>
          <w:tcPr>
            <w:tcW w:w="516" w:type="dxa"/>
            <w:vMerge w:val="restart"/>
            <w:vAlign w:val="center"/>
          </w:tcPr>
          <w:p w14:paraId="6B26DDCC" w14:textId="77777777" w:rsidR="00067EBC" w:rsidRPr="005F3D3E" w:rsidRDefault="00067EBC" w:rsidP="00795E40">
            <w:pPr>
              <w:pStyle w:val="En-tte"/>
              <w:tabs>
                <w:tab w:val="left" w:pos="708"/>
              </w:tabs>
              <w:jc w:val="both"/>
              <w:rPr>
                <w:rFonts w:ascii="Pole Emploi PRO Light" w:hAnsi="Pole Emploi PRO Light" w:cs="Arial"/>
                <w:b/>
              </w:rPr>
            </w:pPr>
            <w:r w:rsidRPr="005F3D3E">
              <w:rPr>
                <w:rFonts w:ascii="Pole Emploi PRO Light" w:hAnsi="Pole Emploi PRO Light" w:cs="Arial"/>
                <w:b/>
              </w:rPr>
              <w:t>OU</w:t>
            </w:r>
          </w:p>
        </w:tc>
        <w:tc>
          <w:tcPr>
            <w:tcW w:w="498" w:type="dxa"/>
            <w:hideMark/>
          </w:tcPr>
          <w:p w14:paraId="4D17DDA2" w14:textId="77777777" w:rsidR="00067EBC" w:rsidRPr="005F3D3E" w:rsidRDefault="00067EBC"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449" w:type="dxa"/>
            <w:hideMark/>
          </w:tcPr>
          <w:p w14:paraId="279E79E0" w14:textId="77777777" w:rsidR="00067EBC" w:rsidRPr="005F3D3E" w:rsidRDefault="00067EBC" w:rsidP="00795E40">
            <w:pPr>
              <w:pStyle w:val="En-tte"/>
              <w:tabs>
                <w:tab w:val="left" w:pos="708"/>
              </w:tabs>
              <w:jc w:val="both"/>
              <w:rPr>
                <w:rFonts w:ascii="Pole Emploi PRO Light" w:hAnsi="Pole Emploi PRO Light" w:cs="Arial"/>
              </w:rPr>
            </w:pPr>
            <w:r w:rsidRPr="005F3D3E">
              <w:rPr>
                <w:rFonts w:ascii="Pole Emploi PRO Light" w:hAnsi="Pole Emploi PRO Light" w:cs="Arial"/>
              </w:rPr>
              <w:t>Le mandataire est habilité par les membres du groupement à les représenter dans le cadre de la procédure de passation ;</w:t>
            </w:r>
          </w:p>
        </w:tc>
      </w:tr>
      <w:tr w:rsidR="00067EBC" w:rsidRPr="005F3D3E" w14:paraId="3E383DA9" w14:textId="77777777" w:rsidTr="006615B7">
        <w:tc>
          <w:tcPr>
            <w:tcW w:w="516" w:type="dxa"/>
            <w:vMerge/>
          </w:tcPr>
          <w:p w14:paraId="40B58E3B" w14:textId="77777777" w:rsidR="00067EBC" w:rsidRPr="005F3D3E" w:rsidRDefault="00067EBC" w:rsidP="00795E40">
            <w:pPr>
              <w:pStyle w:val="En-tte"/>
              <w:tabs>
                <w:tab w:val="left" w:pos="708"/>
              </w:tabs>
              <w:jc w:val="both"/>
              <w:rPr>
                <w:rFonts w:ascii="Pole Emploi PRO Light" w:hAnsi="Pole Emploi PRO Light" w:cs="Arial"/>
                <w:sz w:val="28"/>
                <w:szCs w:val="28"/>
              </w:rPr>
            </w:pPr>
          </w:p>
        </w:tc>
        <w:tc>
          <w:tcPr>
            <w:tcW w:w="498" w:type="dxa"/>
            <w:tcMar>
              <w:top w:w="113" w:type="dxa"/>
            </w:tcMar>
            <w:hideMark/>
          </w:tcPr>
          <w:p w14:paraId="101E3FDC" w14:textId="77777777" w:rsidR="00067EBC" w:rsidRPr="005F3D3E" w:rsidRDefault="00067EBC"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449" w:type="dxa"/>
            <w:tcMar>
              <w:top w:w="113" w:type="dxa"/>
            </w:tcMar>
            <w:hideMark/>
          </w:tcPr>
          <w:p w14:paraId="738486E7" w14:textId="77777777" w:rsidR="00067EBC" w:rsidRPr="005F3D3E" w:rsidRDefault="00067EBC" w:rsidP="00795E40">
            <w:pPr>
              <w:pStyle w:val="En-tte"/>
              <w:tabs>
                <w:tab w:val="left" w:pos="708"/>
              </w:tabs>
              <w:jc w:val="both"/>
              <w:rPr>
                <w:rFonts w:ascii="Pole Emploi PRO Light" w:hAnsi="Pole Emploi PRO Light" w:cs="Arial"/>
              </w:rPr>
            </w:pPr>
            <w:r w:rsidRPr="005F3D3E">
              <w:rPr>
                <w:rFonts w:ascii="Pole Emploi PRO Light" w:hAnsi="Pole Emploi PRO Light" w:cs="Arial"/>
              </w:rPr>
              <w:t>Le mandataire n’est pas habilité par les membres du groupement à les représenter dans le cadre de la procédure de passation.</w:t>
            </w:r>
          </w:p>
        </w:tc>
      </w:tr>
    </w:tbl>
    <w:p w14:paraId="0EA24C0C" w14:textId="77777777" w:rsidR="00067EBC" w:rsidRPr="005F3D3E" w:rsidRDefault="00067EBC" w:rsidP="00795E40">
      <w:pPr>
        <w:jc w:val="both"/>
        <w:rPr>
          <w:rFonts w:ascii="Pole Emploi PRO Light" w:hAnsi="Pole Emploi PRO Light" w:cs="Arial"/>
        </w:rPr>
      </w:pPr>
    </w:p>
    <w:p w14:paraId="034C1F10" w14:textId="77777777" w:rsidR="006B11B8" w:rsidRPr="005F3D3E" w:rsidRDefault="006B11B8" w:rsidP="00795E40">
      <w:pPr>
        <w:jc w:val="both"/>
        <w:rPr>
          <w:rFonts w:ascii="Pole Emploi PRO Light" w:hAnsi="Pole Emploi PRO Light" w:cs="Arial"/>
        </w:rPr>
      </w:pPr>
    </w:p>
    <w:tbl>
      <w:tblPr>
        <w:tblW w:w="0" w:type="auto"/>
        <w:tblLook w:val="01E0" w:firstRow="1" w:lastRow="1" w:firstColumn="1" w:lastColumn="1" w:noHBand="0" w:noVBand="0"/>
      </w:tblPr>
      <w:tblGrid>
        <w:gridCol w:w="531"/>
        <w:gridCol w:w="9108"/>
      </w:tblGrid>
      <w:tr w:rsidR="00A77AE4" w:rsidRPr="005F3D3E" w14:paraId="639C8680" w14:textId="77777777" w:rsidTr="00D20F63">
        <w:tc>
          <w:tcPr>
            <w:tcW w:w="534" w:type="dxa"/>
          </w:tcPr>
          <w:p w14:paraId="1A504CDB" w14:textId="77777777" w:rsidR="00A77AE4" w:rsidRPr="005F3D3E" w:rsidRDefault="00A77AE4" w:rsidP="00795E40">
            <w:pPr>
              <w:pStyle w:val="En-tte"/>
              <w:tabs>
                <w:tab w:val="clear" w:pos="4536"/>
                <w:tab w:val="clear" w:pos="9072"/>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9528" w:type="dxa"/>
          </w:tcPr>
          <w:p w14:paraId="15A12F33" w14:textId="77777777" w:rsidR="00A77AE4" w:rsidRPr="005F3D3E" w:rsidRDefault="00A77AE4" w:rsidP="00795E40">
            <w:pPr>
              <w:pStyle w:val="En-tte"/>
              <w:tabs>
                <w:tab w:val="clear" w:pos="4536"/>
                <w:tab w:val="clear" w:pos="9072"/>
              </w:tabs>
              <w:jc w:val="both"/>
              <w:rPr>
                <w:rFonts w:ascii="Pole Emploi PRO Light" w:hAnsi="Pole Emploi PRO Light" w:cs="Arial"/>
              </w:rPr>
            </w:pPr>
            <w:r w:rsidRPr="005F3D3E">
              <w:rPr>
                <w:rFonts w:ascii="Pole Emploi PRO Light" w:hAnsi="Pole Emploi PRO Light" w:cs="Arial"/>
              </w:rPr>
              <w:t xml:space="preserve">Le présent Document de candidature est établi par un membre du groupement </w:t>
            </w:r>
          </w:p>
        </w:tc>
      </w:tr>
    </w:tbl>
    <w:p w14:paraId="06E0C794" w14:textId="77777777" w:rsidR="00A77AE4" w:rsidRPr="005F3D3E" w:rsidRDefault="00A77AE4" w:rsidP="00795E40">
      <w:pPr>
        <w:jc w:val="both"/>
        <w:rPr>
          <w:rFonts w:ascii="Pole Emploi PRO Light" w:hAnsi="Pole Emploi PRO Light" w:cs="Arial"/>
        </w:rPr>
      </w:pPr>
    </w:p>
    <w:tbl>
      <w:tblPr>
        <w:tblW w:w="0" w:type="auto"/>
        <w:tblInd w:w="675" w:type="dxa"/>
        <w:tblLook w:val="01E0" w:firstRow="1" w:lastRow="1" w:firstColumn="1" w:lastColumn="1" w:noHBand="0" w:noVBand="0"/>
      </w:tblPr>
      <w:tblGrid>
        <w:gridCol w:w="546"/>
        <w:gridCol w:w="496"/>
        <w:gridCol w:w="7922"/>
      </w:tblGrid>
      <w:tr w:rsidR="00A77AE4" w:rsidRPr="005F3D3E" w14:paraId="3A0A8B8A" w14:textId="77777777" w:rsidTr="009C2B9B">
        <w:tc>
          <w:tcPr>
            <w:tcW w:w="548" w:type="dxa"/>
            <w:vMerge w:val="restart"/>
            <w:vAlign w:val="center"/>
          </w:tcPr>
          <w:p w14:paraId="78551B87" w14:textId="77777777" w:rsidR="00A77AE4" w:rsidRPr="005F3D3E" w:rsidRDefault="00A77AE4" w:rsidP="00795E40">
            <w:pPr>
              <w:pStyle w:val="En-tte"/>
              <w:tabs>
                <w:tab w:val="left" w:pos="708"/>
              </w:tabs>
              <w:jc w:val="both"/>
              <w:rPr>
                <w:rFonts w:ascii="Pole Emploi PRO Light" w:hAnsi="Pole Emploi PRO Light" w:cs="Arial"/>
                <w:b/>
              </w:rPr>
            </w:pPr>
            <w:r w:rsidRPr="005F3D3E">
              <w:rPr>
                <w:rFonts w:ascii="Pole Emploi PRO Light" w:hAnsi="Pole Emploi PRO Light" w:cs="Arial"/>
                <w:b/>
              </w:rPr>
              <w:t>OU</w:t>
            </w:r>
          </w:p>
        </w:tc>
        <w:tc>
          <w:tcPr>
            <w:tcW w:w="497" w:type="dxa"/>
            <w:hideMark/>
          </w:tcPr>
          <w:p w14:paraId="740E1508" w14:textId="77777777" w:rsidR="00A77AE4" w:rsidRPr="005F3D3E" w:rsidRDefault="00A77AE4"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135" w:type="dxa"/>
            <w:hideMark/>
          </w:tcPr>
          <w:p w14:paraId="5B49D202" w14:textId="77777777" w:rsidR="00A77AE4" w:rsidRPr="005F3D3E" w:rsidRDefault="00A77AE4" w:rsidP="00795E40">
            <w:pPr>
              <w:pStyle w:val="En-tte"/>
              <w:tabs>
                <w:tab w:val="left" w:pos="708"/>
              </w:tabs>
              <w:jc w:val="both"/>
              <w:rPr>
                <w:rFonts w:ascii="Pole Emploi PRO Light" w:hAnsi="Pole Emploi PRO Light" w:cs="Arial"/>
              </w:rPr>
            </w:pPr>
            <w:r w:rsidRPr="005F3D3E">
              <w:rPr>
                <w:rFonts w:ascii="Pole Emploi PRO Light" w:hAnsi="Pole Emploi PRO Light" w:cs="Arial"/>
              </w:rPr>
              <w:t xml:space="preserve">Le membre du groupement </w:t>
            </w:r>
            <w:r w:rsidR="00EB3825" w:rsidRPr="005F3D3E">
              <w:rPr>
                <w:rFonts w:ascii="Pole Emploi PRO Light" w:hAnsi="Pole Emploi PRO Light" w:cs="Arial"/>
              </w:rPr>
              <w:t xml:space="preserve">habilite le </w:t>
            </w:r>
            <w:r w:rsidRPr="005F3D3E">
              <w:rPr>
                <w:rFonts w:ascii="Pole Emploi PRO Light" w:hAnsi="Pole Emploi PRO Light" w:cs="Arial"/>
              </w:rPr>
              <w:t>mandataire</w:t>
            </w:r>
            <w:r w:rsidR="006B11B8" w:rsidRPr="005F3D3E">
              <w:rPr>
                <w:rFonts w:ascii="Pole Emploi PRO Light" w:hAnsi="Pole Emploi PRO Light" w:cs="Arial"/>
              </w:rPr>
              <w:t xml:space="preserve"> à le</w:t>
            </w:r>
            <w:r w:rsidR="00EB3825" w:rsidRPr="005F3D3E">
              <w:rPr>
                <w:rFonts w:ascii="Pole Emploi PRO Light" w:hAnsi="Pole Emploi PRO Light" w:cs="Arial"/>
              </w:rPr>
              <w:t xml:space="preserve"> représenter dans le cadre de la procédure de passation ; </w:t>
            </w:r>
          </w:p>
        </w:tc>
      </w:tr>
      <w:tr w:rsidR="00A77AE4" w:rsidRPr="005F3D3E" w14:paraId="670CC906" w14:textId="77777777" w:rsidTr="009C2B9B">
        <w:tc>
          <w:tcPr>
            <w:tcW w:w="548" w:type="dxa"/>
            <w:vMerge/>
          </w:tcPr>
          <w:p w14:paraId="41980DCA" w14:textId="77777777" w:rsidR="00A77AE4" w:rsidRPr="005F3D3E" w:rsidRDefault="00A77AE4" w:rsidP="00795E40">
            <w:pPr>
              <w:pStyle w:val="En-tte"/>
              <w:tabs>
                <w:tab w:val="left" w:pos="708"/>
              </w:tabs>
              <w:jc w:val="both"/>
              <w:rPr>
                <w:rFonts w:ascii="Pole Emploi PRO Light" w:hAnsi="Pole Emploi PRO Light" w:cs="Arial"/>
                <w:sz w:val="28"/>
                <w:szCs w:val="28"/>
              </w:rPr>
            </w:pPr>
          </w:p>
        </w:tc>
        <w:tc>
          <w:tcPr>
            <w:tcW w:w="497" w:type="dxa"/>
            <w:tcMar>
              <w:top w:w="113" w:type="dxa"/>
            </w:tcMar>
            <w:hideMark/>
          </w:tcPr>
          <w:p w14:paraId="0155E45D" w14:textId="77777777" w:rsidR="00A77AE4" w:rsidRPr="005F3D3E" w:rsidRDefault="00A77AE4" w:rsidP="00795E40">
            <w:pPr>
              <w:pStyle w:val="En-tte"/>
              <w:tabs>
                <w:tab w:val="left" w:pos="708"/>
              </w:tabs>
              <w:jc w:val="both"/>
              <w:rPr>
                <w:rFonts w:ascii="Pole Emploi PRO Light" w:hAnsi="Pole Emploi PRO Light" w:cs="Arial"/>
                <w:sz w:val="32"/>
                <w:szCs w:val="32"/>
              </w:rPr>
            </w:pPr>
            <w:r w:rsidRPr="005F3D3E">
              <w:rPr>
                <w:rFonts w:ascii="Pole Emploi PRO Light" w:hAnsi="Pole Emploi PRO Light" w:cs="Arial"/>
                <w:sz w:val="28"/>
                <w:szCs w:val="28"/>
              </w:rPr>
              <w:sym w:font="Wingdings 2" w:char="F0A3"/>
            </w:r>
          </w:p>
        </w:tc>
        <w:tc>
          <w:tcPr>
            <w:tcW w:w="8135" w:type="dxa"/>
            <w:tcMar>
              <w:top w:w="113" w:type="dxa"/>
            </w:tcMar>
            <w:hideMark/>
          </w:tcPr>
          <w:p w14:paraId="57267F6D" w14:textId="77777777" w:rsidR="00A77AE4" w:rsidRPr="005F3D3E" w:rsidRDefault="00EB3825" w:rsidP="00795E40">
            <w:pPr>
              <w:pStyle w:val="En-tte"/>
              <w:tabs>
                <w:tab w:val="left" w:pos="708"/>
              </w:tabs>
              <w:jc w:val="both"/>
              <w:rPr>
                <w:rFonts w:ascii="Pole Emploi PRO Light" w:hAnsi="Pole Emploi PRO Light" w:cs="Arial"/>
              </w:rPr>
            </w:pPr>
            <w:r w:rsidRPr="005F3D3E">
              <w:rPr>
                <w:rFonts w:ascii="Pole Emploi PRO Light" w:hAnsi="Pole Emploi PRO Light" w:cs="Arial"/>
              </w:rPr>
              <w:t>Le membre du groupement n’habilite pas le mandataire à le représenter dans le cadre de la procédure de passation</w:t>
            </w:r>
            <w:r w:rsidR="00A77AE4" w:rsidRPr="005F3D3E">
              <w:rPr>
                <w:rFonts w:ascii="Pole Emploi PRO Light" w:hAnsi="Pole Emploi PRO Light" w:cs="Arial"/>
              </w:rPr>
              <w:t xml:space="preserve">. </w:t>
            </w:r>
          </w:p>
          <w:p w14:paraId="7AF368EA" w14:textId="77777777" w:rsidR="0026680B" w:rsidRPr="005F3D3E" w:rsidRDefault="0026680B" w:rsidP="00795E40">
            <w:pPr>
              <w:pStyle w:val="En-tte"/>
              <w:tabs>
                <w:tab w:val="left" w:pos="708"/>
              </w:tabs>
              <w:jc w:val="both"/>
              <w:rPr>
                <w:rFonts w:ascii="Pole Emploi PRO Light" w:hAnsi="Pole Emploi PRO Light" w:cs="Arial"/>
              </w:rPr>
            </w:pPr>
          </w:p>
        </w:tc>
      </w:tr>
    </w:tbl>
    <w:p w14:paraId="7088DA4C" w14:textId="77777777" w:rsidR="009C2B9B" w:rsidRPr="005F3D3E" w:rsidRDefault="009C2B9B" w:rsidP="009C2B9B">
      <w:pPr>
        <w:rPr>
          <w:rFonts w:ascii="Pole Emploi PRO Light" w:hAnsi="Pole Emploi PRO Light"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5F3D3E" w14:paraId="188467E7" w14:textId="77777777" w:rsidTr="00F13014">
        <w:tblPrEx>
          <w:tblCellMar>
            <w:top w:w="0" w:type="dxa"/>
            <w:bottom w:w="0" w:type="dxa"/>
          </w:tblCellMar>
        </w:tblPrEx>
        <w:trPr>
          <w:trHeight w:val="605"/>
        </w:trPr>
        <w:tc>
          <w:tcPr>
            <w:tcW w:w="9781" w:type="dxa"/>
            <w:shd w:val="solid" w:color="000080" w:fill="auto"/>
            <w:vAlign w:val="center"/>
          </w:tcPr>
          <w:p w14:paraId="4D2B7DC2" w14:textId="77777777" w:rsidR="009C2B9B" w:rsidRPr="005F3D3E" w:rsidRDefault="009C2B9B" w:rsidP="00F13014">
            <w:pPr>
              <w:tabs>
                <w:tab w:val="left" w:pos="-142"/>
                <w:tab w:val="left" w:pos="4111"/>
              </w:tabs>
              <w:jc w:val="both"/>
              <w:rPr>
                <w:rFonts w:ascii="Pole Emploi PRO Light" w:hAnsi="Pole Emploi PRO Light"/>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bCs/>
              </w:rPr>
              <w:t>H - Règlement n°2022/576 du 22 avril 2022 modifiant le règlement (UE) n°833/2014 concernant des mesures restrictives eu égard aux actions de la Russie déstabilisant la situation en Ukraine</w:t>
            </w:r>
          </w:p>
        </w:tc>
      </w:tr>
    </w:tbl>
    <w:p w14:paraId="2A92B607" w14:textId="77777777" w:rsidR="009C2B9B" w:rsidRPr="005F3D3E" w:rsidRDefault="009C2B9B" w:rsidP="009C2B9B">
      <w:pPr>
        <w:rPr>
          <w:rFonts w:ascii="Pole Emploi PRO Light" w:hAnsi="Pole Emploi PRO Light" w:cs="Arial"/>
          <w:bCs/>
        </w:rPr>
      </w:pPr>
    </w:p>
    <w:p w14:paraId="595DEB5B" w14:textId="77777777" w:rsidR="009C2B9B" w:rsidRPr="005F3D3E" w:rsidRDefault="009C2B9B" w:rsidP="009C2B9B">
      <w:pPr>
        <w:jc w:val="both"/>
        <w:rPr>
          <w:rFonts w:ascii="Pole Emploi PRO Light" w:hAnsi="Pole Emploi PRO Light" w:cs="Arial"/>
          <w:bCs/>
        </w:rPr>
      </w:pPr>
      <w:r w:rsidRPr="005F3D3E">
        <w:rPr>
          <w:rFonts w:ascii="Pole Emploi PRO Light" w:hAnsi="Pole Emploi PRO Light"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031AE079" w14:textId="77777777" w:rsidR="009C2B9B" w:rsidRPr="005F3D3E" w:rsidRDefault="009C2B9B" w:rsidP="009C2B9B">
      <w:pPr>
        <w:numPr>
          <w:ilvl w:val="0"/>
          <w:numId w:val="29"/>
        </w:numPr>
        <w:tabs>
          <w:tab w:val="left" w:pos="851"/>
        </w:tabs>
        <w:spacing w:before="240"/>
        <w:ind w:left="851" w:hanging="567"/>
        <w:jc w:val="both"/>
        <w:rPr>
          <w:rFonts w:ascii="Pole Emploi PRO Light" w:hAnsi="Pole Emploi PRO Light" w:cs="Arial"/>
        </w:rPr>
      </w:pPr>
      <w:r w:rsidRPr="005F3D3E">
        <w:rPr>
          <w:rFonts w:ascii="Pole Emploi PRO Light" w:hAnsi="Pole Emploi PRO Light" w:cs="Arial"/>
        </w:rPr>
        <w:t xml:space="preserve">un ressortissant russe ou une personne physique ou morale, une entité ou un organisme établi en Russie ; </w:t>
      </w:r>
    </w:p>
    <w:p w14:paraId="39223057" w14:textId="77777777" w:rsidR="009C2B9B" w:rsidRPr="005F3D3E" w:rsidRDefault="009C2B9B" w:rsidP="009C2B9B">
      <w:pPr>
        <w:numPr>
          <w:ilvl w:val="0"/>
          <w:numId w:val="29"/>
        </w:numPr>
        <w:tabs>
          <w:tab w:val="left" w:pos="851"/>
        </w:tabs>
        <w:spacing w:before="60"/>
        <w:ind w:left="851" w:hanging="567"/>
        <w:jc w:val="both"/>
        <w:rPr>
          <w:rFonts w:ascii="Pole Emploi PRO Light" w:hAnsi="Pole Emploi PRO Light" w:cs="Arial"/>
        </w:rPr>
      </w:pPr>
      <w:r w:rsidRPr="005F3D3E">
        <w:rPr>
          <w:rFonts w:ascii="Pole Emploi PRO Light" w:hAnsi="Pole Emploi PRO Light" w:cs="Arial"/>
        </w:rPr>
        <w:lastRenderedPageBreak/>
        <w:t xml:space="preserve">une personne morale, une entité ou un organisme dont plus de 50 % des droits de propriété sont détenus, directement ou indirectement, par une personne ou entité mentionnée au 1°) ; </w:t>
      </w:r>
    </w:p>
    <w:p w14:paraId="6FA53DCA" w14:textId="77777777" w:rsidR="009C2B9B" w:rsidRPr="005F3D3E" w:rsidRDefault="009C2B9B" w:rsidP="009C2B9B">
      <w:pPr>
        <w:numPr>
          <w:ilvl w:val="0"/>
          <w:numId w:val="29"/>
        </w:numPr>
        <w:tabs>
          <w:tab w:val="left" w:pos="851"/>
        </w:tabs>
        <w:spacing w:before="60"/>
        <w:ind w:left="851" w:hanging="567"/>
        <w:jc w:val="both"/>
        <w:rPr>
          <w:rFonts w:ascii="Pole Emploi PRO Light" w:hAnsi="Pole Emploi PRO Light" w:cs="Arial"/>
          <w:bCs/>
        </w:rPr>
      </w:pPr>
      <w:r w:rsidRPr="005F3D3E">
        <w:rPr>
          <w:rFonts w:ascii="Pole Emploi PRO Light" w:hAnsi="Pole Emploi PRO Light" w:cs="Arial"/>
        </w:rPr>
        <w:t xml:space="preserve">une personne physique ou morale, une entité ou un organisme agissant pour le compte ou selon les instructions d'une personne ou entité mentionnées au 1°) ou 2°). </w:t>
      </w:r>
    </w:p>
    <w:p w14:paraId="31406A77" w14:textId="77777777" w:rsidR="009C2B9B" w:rsidRPr="005F3D3E" w:rsidRDefault="009C2B9B" w:rsidP="009C2B9B">
      <w:pPr>
        <w:tabs>
          <w:tab w:val="left" w:pos="851"/>
        </w:tabs>
        <w:spacing w:before="60"/>
        <w:rPr>
          <w:rFonts w:ascii="Pole Emploi PRO Light" w:hAnsi="Pole Emploi PRO Light" w:cs="Arial"/>
          <w:bCs/>
        </w:rPr>
      </w:pPr>
    </w:p>
    <w:p w14:paraId="0F412948" w14:textId="3A7445F1" w:rsidR="009C2B9B" w:rsidRPr="005F3D3E" w:rsidRDefault="009C2B9B" w:rsidP="009C2B9B">
      <w:pPr>
        <w:tabs>
          <w:tab w:val="left" w:pos="851"/>
        </w:tabs>
        <w:spacing w:before="60" w:after="240"/>
        <w:jc w:val="both"/>
        <w:rPr>
          <w:rFonts w:ascii="Pole Emploi PRO Light" w:hAnsi="Pole Emploi PRO Light" w:cs="Arial"/>
        </w:rPr>
      </w:pPr>
      <w:r w:rsidRPr="005F3D3E">
        <w:rPr>
          <w:rFonts w:ascii="Pole Emploi PRO Light" w:hAnsi="Pole Emploi PRO Light" w:cs="Arial"/>
          <w:bCs/>
        </w:rPr>
        <w:t xml:space="preserve">Je, soussigné à la rubrique I, déclare également sur l’honneur que cet opérateur économique, dans le cas où il envisage de s’approvisionner auprès d’un fournisseur pour un montant représentant </w:t>
      </w:r>
      <w:r w:rsidRPr="005F3D3E">
        <w:rPr>
          <w:rFonts w:ascii="Pole Emploi PRO Light" w:hAnsi="Pole Emploi PRO Light" w:cs="Arial"/>
        </w:rPr>
        <w:t xml:space="preserve">plus de 10% du montant </w:t>
      </w:r>
      <w:r w:rsidR="00B804D0">
        <w:rPr>
          <w:rFonts w:ascii="Pole Emploi PRO Light" w:hAnsi="Pole Emploi PRO Light" w:cs="Arial"/>
        </w:rPr>
        <w:t>d</w:t>
      </w:r>
      <w:r w:rsidRPr="005F3D3E">
        <w:rPr>
          <w:rFonts w:ascii="Pole Emploi PRO Light" w:hAnsi="Pole Emploi PRO Light" w:cs="Arial"/>
        </w:rPr>
        <w:t>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5F3D3E" w14:paraId="1B115961" w14:textId="77777777" w:rsidTr="00677469">
        <w:tblPrEx>
          <w:tblCellMar>
            <w:top w:w="0" w:type="dxa"/>
            <w:bottom w:w="0" w:type="dxa"/>
          </w:tblCellMar>
        </w:tblPrEx>
        <w:trPr>
          <w:trHeight w:val="364"/>
        </w:trPr>
        <w:tc>
          <w:tcPr>
            <w:tcW w:w="9781" w:type="dxa"/>
            <w:shd w:val="solid" w:color="000080" w:fill="auto"/>
            <w:vAlign w:val="center"/>
          </w:tcPr>
          <w:p w14:paraId="51D95EA9" w14:textId="77777777" w:rsidR="00677469" w:rsidRPr="005F3D3E" w:rsidRDefault="00677469" w:rsidP="009C2B9B">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009C2B9B" w:rsidRPr="005F3D3E">
              <w:rPr>
                <w:rFonts w:ascii="Pole Emploi PRO Light" w:hAnsi="Pole Emploi PRO Light"/>
                <w:b/>
              </w:rPr>
              <w:t>I</w:t>
            </w:r>
            <w:r w:rsidR="00192D16" w:rsidRPr="005F3D3E">
              <w:rPr>
                <w:rFonts w:ascii="Pole Emploi PRO Light" w:hAnsi="Pole Emploi PRO Light" w:cs="Arial"/>
                <w:b/>
                <w:bCs/>
              </w:rPr>
              <w:t xml:space="preserve"> </w:t>
            </w:r>
            <w:r w:rsidRPr="005F3D3E">
              <w:rPr>
                <w:rFonts w:ascii="Pole Emploi PRO Light" w:hAnsi="Pole Emploi PRO Light" w:cs="Arial"/>
                <w:b/>
                <w:bCs/>
              </w:rPr>
              <w:t>- Nom, prénom, qualité, date et signature du signataire ayant compétence à cet effet</w:t>
            </w:r>
          </w:p>
        </w:tc>
      </w:tr>
    </w:tbl>
    <w:p w14:paraId="039EABDE" w14:textId="77777777" w:rsidR="00371452" w:rsidRPr="005F3D3E" w:rsidRDefault="00371452" w:rsidP="001C0E82">
      <w:pPr>
        <w:rPr>
          <w:rFonts w:ascii="Pole Emploi PRO Light" w:hAnsi="Pole Emploi PRO Light" w:cs="Arial"/>
          <w:bCs/>
        </w:rPr>
      </w:pPr>
    </w:p>
    <w:tbl>
      <w:tblPr>
        <w:tblW w:w="0" w:type="auto"/>
        <w:tblLook w:val="01E0" w:firstRow="1" w:lastRow="1" w:firstColumn="1" w:lastColumn="1" w:noHBand="0" w:noVBand="0"/>
      </w:tblPr>
      <w:tblGrid>
        <w:gridCol w:w="3425"/>
        <w:gridCol w:w="6214"/>
      </w:tblGrid>
      <w:tr w:rsidR="001C0E82" w:rsidRPr="005F3D3E" w14:paraId="1F603E2D" w14:textId="77777777" w:rsidTr="00990FD0">
        <w:tc>
          <w:tcPr>
            <w:tcW w:w="3510" w:type="dxa"/>
          </w:tcPr>
          <w:p w14:paraId="79341E04" w14:textId="77777777" w:rsidR="001C0E82" w:rsidRPr="005F3D3E" w:rsidRDefault="001C0E82" w:rsidP="00E457CE">
            <w:pPr>
              <w:rPr>
                <w:rFonts w:ascii="Pole Emploi PRO Light" w:hAnsi="Pole Emploi PRO Light" w:cs="Arial"/>
                <w:bCs/>
              </w:rPr>
            </w:pPr>
          </w:p>
          <w:p w14:paraId="5F706C66" w14:textId="77777777" w:rsidR="00067EBC" w:rsidRPr="005F3D3E" w:rsidRDefault="00067EBC" w:rsidP="00E457CE">
            <w:pPr>
              <w:rPr>
                <w:rFonts w:ascii="Pole Emploi PRO Light" w:hAnsi="Pole Emploi PRO Light" w:cs="Arial"/>
                <w:bCs/>
              </w:rPr>
            </w:pPr>
          </w:p>
        </w:tc>
        <w:tc>
          <w:tcPr>
            <w:tcW w:w="6345" w:type="dxa"/>
          </w:tcPr>
          <w:p w14:paraId="76FB6316" w14:textId="77777777" w:rsidR="001C0E82" w:rsidRPr="005F3D3E" w:rsidRDefault="001C0E82" w:rsidP="00E457CE">
            <w:pPr>
              <w:rPr>
                <w:rFonts w:ascii="Pole Emploi PRO Light" w:hAnsi="Pole Emploi PRO Light" w:cs="Arial"/>
                <w:bCs/>
              </w:rPr>
            </w:pPr>
            <w:r w:rsidRPr="005F3D3E">
              <w:rPr>
                <w:rFonts w:ascii="Pole Emploi PRO Light" w:hAnsi="Pole Emploi PRO Light" w:cs="Arial"/>
                <w:bCs/>
              </w:rPr>
              <w:t xml:space="preserve">Fait à : </w:t>
            </w:r>
          </w:p>
          <w:p w14:paraId="2515419F" w14:textId="77777777" w:rsidR="001C0E82" w:rsidRPr="005F3D3E" w:rsidRDefault="001C0E82" w:rsidP="00E457CE">
            <w:pPr>
              <w:rPr>
                <w:rFonts w:ascii="Pole Emploi PRO Light" w:hAnsi="Pole Emploi PRO Light" w:cs="Arial"/>
                <w:bCs/>
              </w:rPr>
            </w:pPr>
            <w:r w:rsidRPr="005F3D3E">
              <w:rPr>
                <w:rFonts w:ascii="Pole Emploi PRO Light" w:hAnsi="Pole Emploi PRO Light" w:cs="Arial"/>
                <w:bCs/>
              </w:rPr>
              <w:t xml:space="preserve">Le : </w:t>
            </w:r>
          </w:p>
          <w:p w14:paraId="3B8349B4" w14:textId="77777777" w:rsidR="001C0E82" w:rsidRPr="005F3D3E" w:rsidRDefault="001C0E82" w:rsidP="00E457CE">
            <w:pPr>
              <w:rPr>
                <w:rFonts w:ascii="Pole Emploi PRO Light" w:hAnsi="Pole Emploi PRO Light" w:cs="Arial"/>
                <w:bCs/>
              </w:rPr>
            </w:pPr>
            <w:r w:rsidRPr="005F3D3E">
              <w:rPr>
                <w:rFonts w:ascii="Pole Emploi PRO Light" w:hAnsi="Pole Emploi PRO Light" w:cs="Arial"/>
                <w:bCs/>
              </w:rPr>
              <w:t xml:space="preserve">Nom, prénom et qualité du signataire ayant compétence à cet effet : </w:t>
            </w:r>
          </w:p>
          <w:p w14:paraId="36AF492C" w14:textId="77777777" w:rsidR="001C0E82" w:rsidRPr="005F3D3E" w:rsidRDefault="001C0E82" w:rsidP="00E457CE">
            <w:pPr>
              <w:rPr>
                <w:rFonts w:ascii="Pole Emploi PRO Light" w:hAnsi="Pole Emploi PRO Light" w:cs="Arial"/>
                <w:bCs/>
              </w:rPr>
            </w:pPr>
          </w:p>
          <w:p w14:paraId="7D96DB19" w14:textId="77777777" w:rsidR="001C0E82" w:rsidRPr="005F3D3E" w:rsidRDefault="001C0E82" w:rsidP="00E457CE">
            <w:pPr>
              <w:rPr>
                <w:rFonts w:ascii="Pole Emploi PRO Light" w:hAnsi="Pole Emploi PRO Light" w:cs="Arial"/>
                <w:bCs/>
              </w:rPr>
            </w:pPr>
          </w:p>
        </w:tc>
      </w:tr>
    </w:tbl>
    <w:p w14:paraId="4A3E13FF" w14:textId="77777777" w:rsidR="000828E9" w:rsidRPr="005F3D3E" w:rsidRDefault="000828E9" w:rsidP="000828E9">
      <w:pPr>
        <w:rPr>
          <w:rFonts w:ascii="Pole Emploi PRO Light" w:hAnsi="Pole Emploi PRO Light" w:cs="Arial"/>
          <w:sz w:val="4"/>
          <w:szCs w:val="4"/>
        </w:rPr>
      </w:pPr>
      <w:r w:rsidRPr="005F3D3E">
        <w:rPr>
          <w:rFonts w:ascii="Pole Emploi PRO Light" w:hAnsi="Pole Emploi PRO Light"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5F3D3E" w14:paraId="13BDD9B4" w14:textId="77777777" w:rsidTr="00067EBC">
        <w:tblPrEx>
          <w:tblCellMar>
            <w:top w:w="0" w:type="dxa"/>
            <w:bottom w:w="0" w:type="dxa"/>
          </w:tblCellMar>
        </w:tblPrEx>
        <w:trPr>
          <w:trHeight w:val="1184"/>
        </w:trPr>
        <w:tc>
          <w:tcPr>
            <w:tcW w:w="9923" w:type="dxa"/>
            <w:shd w:val="solid" w:color="000080" w:fill="auto"/>
            <w:vAlign w:val="center"/>
          </w:tcPr>
          <w:p w14:paraId="4A91FAB3" w14:textId="77777777" w:rsidR="00067EBC" w:rsidRPr="005F3D3E" w:rsidRDefault="00067EBC" w:rsidP="000828E9">
            <w:pPr>
              <w:tabs>
                <w:tab w:val="left" w:pos="-142"/>
                <w:tab w:val="left" w:pos="4111"/>
              </w:tabs>
              <w:jc w:val="center"/>
              <w:rPr>
                <w:rFonts w:ascii="Pole Emploi PRO Light" w:hAnsi="Pole Emploi PRO Light" w:cs="Arial"/>
                <w:b/>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rPr>
              <w:t>ANNEXE</w:t>
            </w:r>
          </w:p>
          <w:p w14:paraId="5D4B6F6E" w14:textId="77777777" w:rsidR="00067EBC" w:rsidRPr="005F3D3E" w:rsidRDefault="00067EBC" w:rsidP="000828E9">
            <w:pPr>
              <w:tabs>
                <w:tab w:val="left" w:pos="-142"/>
                <w:tab w:val="left" w:pos="4111"/>
              </w:tabs>
              <w:jc w:val="center"/>
              <w:rPr>
                <w:rFonts w:ascii="Pole Emploi PRO Light" w:hAnsi="Pole Emploi PRO Light" w:cs="Arial"/>
                <w:b/>
                <w:bCs/>
                <w:sz w:val="6"/>
                <w:szCs w:val="6"/>
              </w:rPr>
            </w:pPr>
          </w:p>
          <w:p w14:paraId="31FEB6F6" w14:textId="77777777" w:rsidR="00067EBC" w:rsidRPr="005F3D3E" w:rsidRDefault="00067EBC" w:rsidP="008D0F89">
            <w:pPr>
              <w:tabs>
                <w:tab w:val="left" w:pos="-142"/>
                <w:tab w:val="left" w:pos="4111"/>
              </w:tabs>
              <w:jc w:val="center"/>
              <w:rPr>
                <w:rFonts w:ascii="Pole Emploi PRO Light" w:hAnsi="Pole Emploi PRO Light" w:cs="Arial"/>
                <w:b/>
                <w:bCs/>
                <w:i/>
              </w:rPr>
            </w:pPr>
            <w:r w:rsidRPr="005F3D3E">
              <w:rPr>
                <w:rFonts w:ascii="Pole Emploi PRO Light" w:hAnsi="Pole Emploi PRO Light" w:cs="Arial"/>
                <w:b/>
                <w:bCs/>
                <w:i/>
              </w:rPr>
              <w:t xml:space="preserve">A compléter par chaque opérateur économique ne prenant pas part à l’exécution des prestations, </w:t>
            </w:r>
            <w:r w:rsidRPr="005F3D3E">
              <w:rPr>
                <w:rFonts w:ascii="Pole Emploi PRO Light" w:hAnsi="Pole Emploi PRO Light" w:cs="Arial"/>
                <w:b/>
                <w:bCs/>
                <w:i/>
              </w:rPr>
              <w:br/>
              <w:t xml:space="preserve">par lequel le candidat justifie de sa capacité à exécuter le marché </w:t>
            </w:r>
          </w:p>
        </w:tc>
      </w:tr>
    </w:tbl>
    <w:p w14:paraId="75559C2A" w14:textId="77777777" w:rsidR="000828E9" w:rsidRPr="005F3D3E" w:rsidRDefault="000828E9" w:rsidP="000828E9">
      <w:pPr>
        <w:rPr>
          <w:rFonts w:ascii="Pole Emploi PRO Light" w:hAnsi="Pole Emploi PRO Light"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5F3D3E" w14:paraId="040599E1" w14:textId="77777777" w:rsidTr="000A738B">
        <w:tblPrEx>
          <w:tblCellMar>
            <w:top w:w="0" w:type="dxa"/>
            <w:bottom w:w="0" w:type="dxa"/>
          </w:tblCellMar>
        </w:tblPrEx>
        <w:trPr>
          <w:trHeight w:val="364"/>
        </w:trPr>
        <w:tc>
          <w:tcPr>
            <w:tcW w:w="9923" w:type="dxa"/>
            <w:shd w:val="solid" w:color="000080" w:fill="auto"/>
            <w:vAlign w:val="center"/>
          </w:tcPr>
          <w:p w14:paraId="7054E5ED" w14:textId="77777777" w:rsidR="00574218" w:rsidRPr="005F3D3E" w:rsidRDefault="00574218" w:rsidP="000A738B">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bCs/>
              </w:rPr>
              <w:t>A - Identification de l’opérateur économique par lequel le candidat justifie de sa capacité</w:t>
            </w:r>
          </w:p>
        </w:tc>
      </w:tr>
    </w:tbl>
    <w:p w14:paraId="65ED0C0D" w14:textId="77777777" w:rsidR="00574218" w:rsidRPr="005F3D3E" w:rsidRDefault="00574218" w:rsidP="00574218">
      <w:pPr>
        <w:rPr>
          <w:rFonts w:ascii="Pole Emploi PRO Light" w:hAnsi="Pole Emploi PRO Light" w:cs="Arial"/>
        </w:rPr>
      </w:pPr>
    </w:p>
    <w:p w14:paraId="51F43B38" w14:textId="77777777" w:rsidR="000828E9" w:rsidRPr="005F3D3E" w:rsidRDefault="000828E9" w:rsidP="000828E9">
      <w:pPr>
        <w:jc w:val="both"/>
        <w:rPr>
          <w:rFonts w:ascii="Pole Emploi PRO Light" w:hAnsi="Pole Emploi PRO Light" w:cs="Arial"/>
          <w:bCs/>
        </w:rPr>
      </w:pPr>
      <w:r w:rsidRPr="005F3D3E">
        <w:rPr>
          <w:rFonts w:ascii="Pole Emploi PRO Light" w:hAnsi="Pole Emploi PRO Light" w:cs="Arial"/>
          <w:bCs/>
        </w:rPr>
        <w:t xml:space="preserve">Raison ou dénomination sociale, adresse du siège social ou siège, forme juridique et numéro SIRET : </w:t>
      </w:r>
    </w:p>
    <w:p w14:paraId="2190ADC9" w14:textId="77777777" w:rsidR="000828E9" w:rsidRPr="005F3D3E" w:rsidRDefault="000828E9" w:rsidP="000828E9">
      <w:pPr>
        <w:jc w:val="both"/>
        <w:rPr>
          <w:rFonts w:ascii="Pole Emploi PRO Light" w:hAnsi="Pole Emploi PRO Light" w:cs="Arial"/>
          <w:bCs/>
        </w:rPr>
      </w:pPr>
    </w:p>
    <w:p w14:paraId="4667B4B6" w14:textId="77777777" w:rsidR="000828E9" w:rsidRPr="005F3D3E" w:rsidRDefault="000828E9" w:rsidP="000828E9">
      <w:pPr>
        <w:jc w:val="both"/>
        <w:rPr>
          <w:rFonts w:ascii="Pole Emploi PRO Light" w:hAnsi="Pole Emploi PRO Light" w:cs="Arial"/>
          <w:bCs/>
        </w:rPr>
      </w:pPr>
    </w:p>
    <w:p w14:paraId="138C88E8" w14:textId="77777777" w:rsidR="000828E9" w:rsidRPr="005F3D3E" w:rsidRDefault="000828E9" w:rsidP="000828E9">
      <w:pPr>
        <w:jc w:val="both"/>
        <w:rPr>
          <w:rFonts w:ascii="Pole Emploi PRO Light" w:hAnsi="Pole Emploi PRO Light" w:cs="Arial"/>
          <w:bCs/>
        </w:rPr>
      </w:pPr>
    </w:p>
    <w:p w14:paraId="116CD725" w14:textId="77777777" w:rsidR="000828E9" w:rsidRPr="005F3D3E" w:rsidRDefault="000828E9" w:rsidP="000828E9">
      <w:pPr>
        <w:jc w:val="both"/>
        <w:rPr>
          <w:rFonts w:ascii="Pole Emploi PRO Light" w:hAnsi="Pole Emploi PRO Light" w:cs="Arial"/>
          <w:bCs/>
        </w:rPr>
      </w:pPr>
      <w:r w:rsidRPr="005F3D3E">
        <w:rPr>
          <w:rFonts w:ascii="Pole Emploi PRO Light" w:hAnsi="Pole Emploi PRO Light" w:cs="Arial"/>
          <w:bCs/>
        </w:rPr>
        <w:t xml:space="preserve">Numéro de </w:t>
      </w:r>
      <w:r w:rsidR="000F739D" w:rsidRPr="005F3D3E">
        <w:rPr>
          <w:rFonts w:ascii="Pole Emploi PRO Light" w:hAnsi="Pole Emploi PRO Light" w:cs="Arial"/>
          <w:bCs/>
        </w:rPr>
        <w:t>téléphone</w:t>
      </w:r>
      <w:r w:rsidRPr="005F3D3E">
        <w:rPr>
          <w:rFonts w:ascii="Pole Emploi PRO Light" w:hAnsi="Pole Emploi PRO Light" w:cs="Arial"/>
          <w:bCs/>
        </w:rPr>
        <w:t xml:space="preserve"> et courriel : </w:t>
      </w:r>
    </w:p>
    <w:p w14:paraId="17865606" w14:textId="77777777" w:rsidR="000828E9" w:rsidRPr="005F3D3E" w:rsidRDefault="000828E9" w:rsidP="000828E9">
      <w:pPr>
        <w:rPr>
          <w:rFonts w:ascii="Pole Emploi PRO Light" w:hAnsi="Pole Emploi PRO Light" w:cs="Arial"/>
          <w:bCs/>
        </w:rPr>
      </w:pPr>
    </w:p>
    <w:p w14:paraId="179EE4C5" w14:textId="77777777" w:rsidR="000828E9" w:rsidRPr="005F3D3E" w:rsidRDefault="000828E9" w:rsidP="000828E9">
      <w:pPr>
        <w:rPr>
          <w:rFonts w:ascii="Pole Emploi PRO Light" w:hAnsi="Pole Emploi PRO Light" w:cs="Arial"/>
          <w:bCs/>
        </w:rPr>
      </w:pPr>
    </w:p>
    <w:p w14:paraId="45BB2312" w14:textId="77777777" w:rsidR="00574218" w:rsidRPr="005F3D3E" w:rsidRDefault="00574218" w:rsidP="000828E9">
      <w:pPr>
        <w:rPr>
          <w:rFonts w:ascii="Pole Emploi PRO Light" w:hAnsi="Pole Emploi PRO Light"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5F3D3E" w14:paraId="4565855E" w14:textId="77777777" w:rsidTr="000A738B">
        <w:tblPrEx>
          <w:tblCellMar>
            <w:top w:w="0" w:type="dxa"/>
            <w:bottom w:w="0" w:type="dxa"/>
          </w:tblCellMar>
        </w:tblPrEx>
        <w:trPr>
          <w:trHeight w:val="364"/>
        </w:trPr>
        <w:tc>
          <w:tcPr>
            <w:tcW w:w="9923" w:type="dxa"/>
            <w:shd w:val="solid" w:color="000080" w:fill="auto"/>
            <w:vAlign w:val="center"/>
          </w:tcPr>
          <w:p w14:paraId="373D4AA6" w14:textId="77777777" w:rsidR="000828E9" w:rsidRPr="005F3D3E" w:rsidRDefault="000828E9" w:rsidP="000A738B">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00574218" w:rsidRPr="005F3D3E">
              <w:rPr>
                <w:rFonts w:ascii="Pole Emploi PRO Light" w:hAnsi="Pole Emploi PRO Light" w:cs="Arial"/>
                <w:b/>
                <w:bCs/>
              </w:rPr>
              <w:t>B</w:t>
            </w:r>
            <w:r w:rsidRPr="005F3D3E">
              <w:rPr>
                <w:rFonts w:ascii="Pole Emploi PRO Light" w:hAnsi="Pole Emploi PRO Light" w:cs="Arial"/>
                <w:b/>
                <w:bCs/>
              </w:rPr>
              <w:t xml:space="preserve"> - Capacité </w:t>
            </w:r>
            <w:r w:rsidR="00FC2BD0" w:rsidRPr="005F3D3E">
              <w:rPr>
                <w:rFonts w:ascii="Pole Emploi PRO Light" w:hAnsi="Pole Emploi PRO Light" w:cs="Arial"/>
                <w:b/>
                <w:bCs/>
              </w:rPr>
              <w:t xml:space="preserve">économique et </w:t>
            </w:r>
            <w:r w:rsidRPr="005F3D3E">
              <w:rPr>
                <w:rFonts w:ascii="Pole Emploi PRO Light" w:hAnsi="Pole Emploi PRO Light" w:cs="Arial"/>
                <w:b/>
                <w:bCs/>
              </w:rPr>
              <w:t>financière de l’opérateur économique</w:t>
            </w:r>
          </w:p>
        </w:tc>
      </w:tr>
    </w:tbl>
    <w:p w14:paraId="62BA306D" w14:textId="77777777" w:rsidR="00586941" w:rsidRPr="005F3D3E" w:rsidRDefault="00586941" w:rsidP="00586941">
      <w:pPr>
        <w:rPr>
          <w:rFonts w:ascii="Pole Emploi PRO Light" w:hAnsi="Pole Emploi PRO Light" w:cs="Arial"/>
        </w:rPr>
      </w:pPr>
    </w:p>
    <w:p w14:paraId="1BE0B82A" w14:textId="77777777" w:rsidR="00586941" w:rsidRPr="005F3D3E" w:rsidRDefault="00586941" w:rsidP="00586941">
      <w:pPr>
        <w:tabs>
          <w:tab w:val="num" w:pos="1260"/>
        </w:tabs>
        <w:jc w:val="both"/>
        <w:rPr>
          <w:rFonts w:ascii="Pole Emploi PRO Light" w:hAnsi="Pole Emploi PRO Light" w:cs="Arial"/>
          <w:sz w:val="14"/>
          <w:szCs w:val="14"/>
        </w:rPr>
      </w:pPr>
      <w:r w:rsidRPr="005F3D3E">
        <w:rPr>
          <w:rFonts w:ascii="Pole Emploi PRO Light" w:hAnsi="Pole Emploi PRO Light" w:cs="Arial"/>
          <w:sz w:val="14"/>
          <w:szCs w:val="14"/>
        </w:rPr>
        <w:t xml:space="preserve">L’opérateur économique communique le chiffre d’affaires annuel global qu’il a réalisé sur chacun des trois derniers exercices disponibles. </w:t>
      </w:r>
    </w:p>
    <w:p w14:paraId="1705F2AF" w14:textId="77777777" w:rsidR="00586941" w:rsidRPr="005F3D3E" w:rsidRDefault="00586941" w:rsidP="00586941">
      <w:pPr>
        <w:rPr>
          <w:rFonts w:ascii="Pole Emploi PRO Light" w:hAnsi="Pole Emploi PRO Light"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5F3D3E" w14:paraId="43580ED1" w14:textId="77777777" w:rsidTr="000A738B">
        <w:trPr>
          <w:trHeight w:val="567"/>
        </w:trPr>
        <w:tc>
          <w:tcPr>
            <w:tcW w:w="2694" w:type="dxa"/>
            <w:vAlign w:val="center"/>
          </w:tcPr>
          <w:p w14:paraId="5A3BEBBB" w14:textId="77777777" w:rsidR="000828E9" w:rsidRPr="005F3D3E" w:rsidRDefault="000828E9" w:rsidP="000A738B">
            <w:pPr>
              <w:jc w:val="center"/>
              <w:rPr>
                <w:rFonts w:ascii="Pole Emploi PRO Light" w:hAnsi="Pole Emploi PRO Light" w:cs="Arial"/>
                <w:b/>
                <w:sz w:val="16"/>
                <w:szCs w:val="16"/>
              </w:rPr>
            </w:pPr>
          </w:p>
        </w:tc>
        <w:tc>
          <w:tcPr>
            <w:tcW w:w="1984" w:type="dxa"/>
            <w:vAlign w:val="center"/>
          </w:tcPr>
          <w:p w14:paraId="47CF3BB3" w14:textId="77777777" w:rsidR="000828E9" w:rsidRPr="005F3D3E" w:rsidRDefault="000828E9" w:rsidP="000A738B">
            <w:pPr>
              <w:jc w:val="center"/>
              <w:rPr>
                <w:rFonts w:ascii="Pole Emploi PRO Light" w:hAnsi="Pole Emploi PRO Light" w:cs="Arial"/>
                <w:b/>
                <w:sz w:val="16"/>
                <w:szCs w:val="16"/>
              </w:rPr>
            </w:pPr>
          </w:p>
        </w:tc>
        <w:tc>
          <w:tcPr>
            <w:tcW w:w="5245" w:type="dxa"/>
            <w:vAlign w:val="center"/>
          </w:tcPr>
          <w:p w14:paraId="743228E7" w14:textId="77777777" w:rsidR="000828E9" w:rsidRPr="005F3D3E" w:rsidRDefault="000828E9" w:rsidP="00586941">
            <w:pPr>
              <w:jc w:val="center"/>
              <w:rPr>
                <w:rFonts w:ascii="Pole Emploi PRO Light" w:hAnsi="Pole Emploi PRO Light" w:cs="Arial"/>
                <w:b/>
                <w:sz w:val="16"/>
                <w:szCs w:val="16"/>
              </w:rPr>
            </w:pPr>
            <w:r w:rsidRPr="005F3D3E">
              <w:rPr>
                <w:rFonts w:ascii="Pole Emploi PRO Light" w:hAnsi="Pole Emploi PRO Light" w:cs="Arial"/>
                <w:b/>
                <w:sz w:val="16"/>
                <w:szCs w:val="16"/>
              </w:rPr>
              <w:t xml:space="preserve">Chiffre d’affaires annuel global (en </w:t>
            </w:r>
            <w:r w:rsidR="00586941" w:rsidRPr="005F3D3E">
              <w:rPr>
                <w:rFonts w:ascii="Pole Emploi PRO Light" w:hAnsi="Pole Emploi PRO Light" w:cs="Arial"/>
                <w:b/>
                <w:sz w:val="16"/>
                <w:szCs w:val="16"/>
              </w:rPr>
              <w:t>€</w:t>
            </w:r>
            <w:r w:rsidRPr="005F3D3E">
              <w:rPr>
                <w:rFonts w:ascii="Pole Emploi PRO Light" w:hAnsi="Pole Emploi PRO Light" w:cs="Arial"/>
                <w:b/>
                <w:sz w:val="16"/>
                <w:szCs w:val="16"/>
              </w:rPr>
              <w:t>) sur chacun des trois derniers exercices disponibles</w:t>
            </w:r>
          </w:p>
        </w:tc>
      </w:tr>
      <w:tr w:rsidR="000828E9" w:rsidRPr="005F3D3E" w14:paraId="409C4340" w14:textId="77777777" w:rsidTr="000A738B">
        <w:trPr>
          <w:trHeight w:val="340"/>
        </w:trPr>
        <w:tc>
          <w:tcPr>
            <w:tcW w:w="2694" w:type="dxa"/>
            <w:vAlign w:val="center"/>
          </w:tcPr>
          <w:p w14:paraId="243D4D28"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5EC5BA37"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45" w:type="dxa"/>
            <w:vAlign w:val="center"/>
          </w:tcPr>
          <w:p w14:paraId="6285C325" w14:textId="77777777" w:rsidR="000828E9" w:rsidRPr="005F3D3E" w:rsidRDefault="000828E9" w:rsidP="000A738B">
            <w:pPr>
              <w:rPr>
                <w:rFonts w:ascii="Pole Emploi PRO Light" w:hAnsi="Pole Emploi PRO Light" w:cs="Arial"/>
                <w:sz w:val="16"/>
                <w:szCs w:val="16"/>
              </w:rPr>
            </w:pPr>
          </w:p>
        </w:tc>
      </w:tr>
      <w:tr w:rsidR="000828E9" w:rsidRPr="005F3D3E" w14:paraId="1190BACC" w14:textId="77777777" w:rsidTr="000A738B">
        <w:trPr>
          <w:trHeight w:val="340"/>
        </w:trPr>
        <w:tc>
          <w:tcPr>
            <w:tcW w:w="2694" w:type="dxa"/>
            <w:vAlign w:val="center"/>
          </w:tcPr>
          <w:p w14:paraId="45CCBBCD"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5A4D813C"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45" w:type="dxa"/>
            <w:vAlign w:val="center"/>
          </w:tcPr>
          <w:p w14:paraId="6A63CBDD" w14:textId="77777777" w:rsidR="000828E9" w:rsidRPr="005F3D3E" w:rsidRDefault="000828E9" w:rsidP="000A738B">
            <w:pPr>
              <w:rPr>
                <w:rFonts w:ascii="Pole Emploi PRO Light" w:hAnsi="Pole Emploi PRO Light" w:cs="Arial"/>
                <w:sz w:val="16"/>
                <w:szCs w:val="16"/>
              </w:rPr>
            </w:pPr>
          </w:p>
        </w:tc>
      </w:tr>
      <w:tr w:rsidR="000828E9" w:rsidRPr="005F3D3E" w14:paraId="69F6A8A5" w14:textId="77777777" w:rsidTr="000A738B">
        <w:trPr>
          <w:trHeight w:val="340"/>
        </w:trPr>
        <w:tc>
          <w:tcPr>
            <w:tcW w:w="2694" w:type="dxa"/>
            <w:vAlign w:val="center"/>
          </w:tcPr>
          <w:p w14:paraId="785AF1F5"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Exercice du </w:t>
            </w:r>
          </w:p>
        </w:tc>
        <w:tc>
          <w:tcPr>
            <w:tcW w:w="1984" w:type="dxa"/>
            <w:vAlign w:val="center"/>
          </w:tcPr>
          <w:p w14:paraId="540139A4"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45" w:type="dxa"/>
            <w:vAlign w:val="center"/>
          </w:tcPr>
          <w:p w14:paraId="4E0D294F" w14:textId="77777777" w:rsidR="000828E9" w:rsidRPr="005F3D3E" w:rsidRDefault="000828E9" w:rsidP="000A738B">
            <w:pPr>
              <w:rPr>
                <w:rFonts w:ascii="Pole Emploi PRO Light" w:hAnsi="Pole Emploi PRO Light" w:cs="Arial"/>
                <w:sz w:val="16"/>
                <w:szCs w:val="16"/>
              </w:rPr>
            </w:pPr>
          </w:p>
        </w:tc>
      </w:tr>
    </w:tbl>
    <w:p w14:paraId="36B09FD4" w14:textId="77777777" w:rsidR="000828E9" w:rsidRPr="005F3D3E" w:rsidRDefault="000828E9" w:rsidP="000828E9">
      <w:pPr>
        <w:rPr>
          <w:rFonts w:ascii="Pole Emploi PRO Light" w:hAnsi="Pole Emploi PRO Light" w:cs="Arial"/>
        </w:rPr>
      </w:pPr>
    </w:p>
    <w:p w14:paraId="30F05259" w14:textId="77777777" w:rsidR="000828E9" w:rsidRPr="005F3D3E" w:rsidRDefault="000828E9" w:rsidP="000828E9">
      <w:pPr>
        <w:jc w:val="both"/>
        <w:rPr>
          <w:rFonts w:ascii="Pole Emploi PRO Light" w:hAnsi="Pole Emploi PRO Light" w:cs="Arial"/>
          <w:sz w:val="14"/>
          <w:szCs w:val="14"/>
        </w:rPr>
      </w:pPr>
      <w:r w:rsidRPr="005F3D3E">
        <w:rPr>
          <w:rFonts w:ascii="Pole Emploi PRO Light" w:hAnsi="Pole Emploi PRO Light" w:cs="Arial"/>
          <w:sz w:val="14"/>
          <w:szCs w:val="14"/>
        </w:rPr>
        <w:t>Dans le cas où l</w:t>
      </w:r>
      <w:r w:rsidR="00574218" w:rsidRPr="005F3D3E">
        <w:rPr>
          <w:rFonts w:ascii="Pole Emploi PRO Light" w:hAnsi="Pole Emploi PRO Light" w:cs="Arial"/>
          <w:sz w:val="14"/>
          <w:szCs w:val="14"/>
        </w:rPr>
        <w:t xml:space="preserve">’opérateur économique </w:t>
      </w:r>
      <w:r w:rsidRPr="005F3D3E">
        <w:rPr>
          <w:rFonts w:ascii="Pole Emploi PRO Light" w:hAnsi="Pole Emploi PRO Light"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5F3D3E">
        <w:rPr>
          <w:rFonts w:ascii="Pole Emploi PRO Light" w:hAnsi="Pole Emploi PRO Light" w:cs="Arial"/>
          <w:sz w:val="14"/>
          <w:szCs w:val="14"/>
        </w:rPr>
        <w:t xml:space="preserve">économique et </w:t>
      </w:r>
      <w:r w:rsidRPr="005F3D3E">
        <w:rPr>
          <w:rFonts w:ascii="Pole Emploi PRO Light" w:hAnsi="Pole Emploi PRO Light" w:cs="Arial"/>
          <w:sz w:val="14"/>
          <w:szCs w:val="14"/>
        </w:rPr>
        <w:t>financière à exécuter les prestations, par exemple la preuve d’une assurance pour les risques professionnels.</w:t>
      </w:r>
    </w:p>
    <w:p w14:paraId="0E93DB01" w14:textId="77777777" w:rsidR="006A3ECD" w:rsidRPr="005F3D3E" w:rsidRDefault="006A3ECD" w:rsidP="000828E9">
      <w:pPr>
        <w:jc w:val="both"/>
        <w:rPr>
          <w:rFonts w:ascii="Pole Emploi PRO Light" w:hAnsi="Pole Emploi PRO Light" w:cs="Arial"/>
          <w:sz w:val="14"/>
          <w:szCs w:val="14"/>
        </w:rPr>
      </w:pPr>
    </w:p>
    <w:p w14:paraId="59457174" w14:textId="77777777" w:rsidR="000828E9" w:rsidRPr="005F3D3E" w:rsidRDefault="000828E9" w:rsidP="000828E9">
      <w:pPr>
        <w:rPr>
          <w:rFonts w:ascii="Pole Emploi PRO Light" w:hAnsi="Pole Emploi PRO Light"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5F3D3E" w14:paraId="20C52A1C" w14:textId="77777777" w:rsidTr="000A738B">
        <w:tblPrEx>
          <w:tblCellMar>
            <w:top w:w="0" w:type="dxa"/>
            <w:bottom w:w="0" w:type="dxa"/>
          </w:tblCellMar>
        </w:tblPrEx>
        <w:trPr>
          <w:trHeight w:val="364"/>
        </w:trPr>
        <w:tc>
          <w:tcPr>
            <w:tcW w:w="9923" w:type="dxa"/>
            <w:shd w:val="solid" w:color="000080" w:fill="auto"/>
            <w:vAlign w:val="center"/>
          </w:tcPr>
          <w:p w14:paraId="581E62E7" w14:textId="77777777" w:rsidR="000828E9" w:rsidRPr="005F3D3E" w:rsidRDefault="000828E9" w:rsidP="00B2613C">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00574218" w:rsidRPr="005F3D3E">
              <w:rPr>
                <w:rFonts w:ascii="Pole Emploi PRO Light" w:hAnsi="Pole Emploi PRO Light" w:cs="Arial"/>
                <w:b/>
                <w:bCs/>
              </w:rPr>
              <w:t>C</w:t>
            </w:r>
            <w:r w:rsidRPr="005F3D3E">
              <w:rPr>
                <w:rFonts w:ascii="Pole Emploi PRO Light" w:hAnsi="Pole Emploi PRO Light" w:cs="Arial"/>
                <w:b/>
                <w:bCs/>
              </w:rPr>
              <w:t xml:space="preserve"> - Capacité technique </w:t>
            </w:r>
            <w:r w:rsidR="0002577D" w:rsidRPr="005F3D3E">
              <w:rPr>
                <w:rFonts w:ascii="Pole Emploi PRO Light" w:hAnsi="Pole Emploi PRO Light" w:cs="Arial"/>
                <w:b/>
                <w:bCs/>
              </w:rPr>
              <w:t xml:space="preserve">et professionnelle </w:t>
            </w:r>
            <w:r w:rsidRPr="005F3D3E">
              <w:rPr>
                <w:rFonts w:ascii="Pole Emploi PRO Light" w:hAnsi="Pole Emploi PRO Light" w:cs="Arial"/>
                <w:b/>
                <w:bCs/>
              </w:rPr>
              <w:t xml:space="preserve">de l’opérateur économique </w:t>
            </w:r>
          </w:p>
        </w:tc>
      </w:tr>
    </w:tbl>
    <w:p w14:paraId="46ED471E" w14:textId="77777777" w:rsidR="00586941" w:rsidRPr="005F3D3E" w:rsidRDefault="00586941" w:rsidP="00586941">
      <w:pPr>
        <w:rPr>
          <w:rFonts w:ascii="Pole Emploi PRO Light" w:hAnsi="Pole Emploi PRO Light" w:cs="Arial"/>
        </w:rPr>
      </w:pPr>
    </w:p>
    <w:p w14:paraId="17CE26AA" w14:textId="77777777" w:rsidR="00586941" w:rsidRPr="005F3D3E" w:rsidRDefault="0002577D" w:rsidP="00586941">
      <w:pPr>
        <w:rPr>
          <w:rFonts w:ascii="Pole Emploi PRO Light" w:hAnsi="Pole Emploi PRO Light" w:cs="Arial"/>
          <w:sz w:val="14"/>
          <w:szCs w:val="14"/>
        </w:rPr>
      </w:pPr>
      <w:r w:rsidRPr="005F3D3E">
        <w:rPr>
          <w:rFonts w:ascii="Pole Emploi PRO Light" w:hAnsi="Pole Emploi PRO Light" w:cs="Arial"/>
          <w:sz w:val="14"/>
          <w:szCs w:val="14"/>
        </w:rPr>
        <w:t>Au titre de la capacité technique, l</w:t>
      </w:r>
      <w:r w:rsidR="00586941" w:rsidRPr="005F3D3E">
        <w:rPr>
          <w:rFonts w:ascii="Pole Emploi PRO Light" w:hAnsi="Pole Emploi PRO Light" w:cs="Arial"/>
          <w:sz w:val="14"/>
          <w:szCs w:val="14"/>
        </w:rPr>
        <w:t>’opérateur économique communique ses effectifs, au sens de l’arti</w:t>
      </w:r>
      <w:r w:rsidR="000A0ED1" w:rsidRPr="005F3D3E">
        <w:rPr>
          <w:rFonts w:ascii="Pole Emploi PRO Light" w:hAnsi="Pole Emploi PRO Light" w:cs="Arial"/>
          <w:sz w:val="14"/>
          <w:szCs w:val="14"/>
        </w:rPr>
        <w:t>cle L.</w:t>
      </w:r>
      <w:r w:rsidR="00586941" w:rsidRPr="005F3D3E">
        <w:rPr>
          <w:rFonts w:ascii="Pole Emploi PRO Light" w:hAnsi="Pole Emploi PRO Light" w:cs="Arial"/>
          <w:sz w:val="14"/>
          <w:szCs w:val="14"/>
        </w:rPr>
        <w:t>1111-2 du code du travail, moyens annuels pour chacune des trois dernières années.</w:t>
      </w:r>
    </w:p>
    <w:p w14:paraId="5AADF649" w14:textId="77777777" w:rsidR="00586941" w:rsidRPr="005F3D3E" w:rsidRDefault="00586941" w:rsidP="00586941">
      <w:pPr>
        <w:rPr>
          <w:rFonts w:ascii="Pole Emploi PRO Light" w:hAnsi="Pole Emploi PRO Light"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1900"/>
        <w:gridCol w:w="5046"/>
      </w:tblGrid>
      <w:tr w:rsidR="000828E9" w:rsidRPr="005F3D3E" w14:paraId="187C0855" w14:textId="77777777" w:rsidTr="000A738B">
        <w:trPr>
          <w:trHeight w:val="572"/>
        </w:trPr>
        <w:tc>
          <w:tcPr>
            <w:tcW w:w="2694" w:type="dxa"/>
            <w:vAlign w:val="center"/>
          </w:tcPr>
          <w:p w14:paraId="5ECE4701" w14:textId="77777777" w:rsidR="000828E9" w:rsidRPr="005F3D3E" w:rsidRDefault="000828E9" w:rsidP="000A738B">
            <w:pPr>
              <w:jc w:val="center"/>
              <w:rPr>
                <w:rFonts w:ascii="Pole Emploi PRO Light" w:hAnsi="Pole Emploi PRO Light" w:cs="Arial"/>
                <w:b/>
                <w:sz w:val="16"/>
                <w:szCs w:val="16"/>
              </w:rPr>
            </w:pPr>
          </w:p>
        </w:tc>
        <w:tc>
          <w:tcPr>
            <w:tcW w:w="1984" w:type="dxa"/>
            <w:vAlign w:val="center"/>
          </w:tcPr>
          <w:p w14:paraId="2A86CE33" w14:textId="77777777" w:rsidR="000828E9" w:rsidRPr="005F3D3E" w:rsidRDefault="000828E9" w:rsidP="000A738B">
            <w:pPr>
              <w:jc w:val="center"/>
              <w:rPr>
                <w:rFonts w:ascii="Pole Emploi PRO Light" w:hAnsi="Pole Emploi PRO Light" w:cs="Arial"/>
                <w:b/>
                <w:sz w:val="16"/>
                <w:szCs w:val="16"/>
              </w:rPr>
            </w:pPr>
          </w:p>
        </w:tc>
        <w:tc>
          <w:tcPr>
            <w:tcW w:w="5276" w:type="dxa"/>
            <w:vAlign w:val="center"/>
          </w:tcPr>
          <w:p w14:paraId="10A15665" w14:textId="77777777" w:rsidR="000828E9" w:rsidRPr="005F3D3E" w:rsidRDefault="000828E9" w:rsidP="000A738B">
            <w:pPr>
              <w:jc w:val="center"/>
              <w:rPr>
                <w:rFonts w:ascii="Pole Emploi PRO Light" w:hAnsi="Pole Emploi PRO Light" w:cs="Arial"/>
                <w:b/>
                <w:sz w:val="16"/>
                <w:szCs w:val="16"/>
              </w:rPr>
            </w:pPr>
            <w:r w:rsidRPr="005F3D3E">
              <w:rPr>
                <w:rFonts w:ascii="Pole Emploi PRO Light" w:hAnsi="Pole Emploi PRO Light" w:cs="Arial"/>
                <w:b/>
                <w:sz w:val="16"/>
                <w:szCs w:val="16"/>
              </w:rPr>
              <w:t>Eff</w:t>
            </w:r>
            <w:r w:rsidR="000A0ED1" w:rsidRPr="005F3D3E">
              <w:rPr>
                <w:rFonts w:ascii="Pole Emploi PRO Light" w:hAnsi="Pole Emploi PRO Light" w:cs="Arial"/>
                <w:b/>
                <w:sz w:val="16"/>
                <w:szCs w:val="16"/>
              </w:rPr>
              <w:t>ectifs (au sens de l’article L.</w:t>
            </w:r>
            <w:r w:rsidRPr="005F3D3E">
              <w:rPr>
                <w:rFonts w:ascii="Pole Emploi PRO Light" w:hAnsi="Pole Emploi PRO Light" w:cs="Arial"/>
                <w:b/>
                <w:sz w:val="16"/>
                <w:szCs w:val="16"/>
              </w:rPr>
              <w:t xml:space="preserve">1111-2 du code du travail) moyens annuels pour chacune des trois dernières années </w:t>
            </w:r>
          </w:p>
        </w:tc>
      </w:tr>
      <w:tr w:rsidR="000828E9" w:rsidRPr="005F3D3E" w14:paraId="155926A8" w14:textId="77777777" w:rsidTr="000A738B">
        <w:trPr>
          <w:trHeight w:val="340"/>
        </w:trPr>
        <w:tc>
          <w:tcPr>
            <w:tcW w:w="2694" w:type="dxa"/>
            <w:vAlign w:val="center"/>
          </w:tcPr>
          <w:p w14:paraId="69585BB9"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84" w:type="dxa"/>
            <w:vAlign w:val="center"/>
          </w:tcPr>
          <w:p w14:paraId="7DC3C6E8"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76" w:type="dxa"/>
            <w:vAlign w:val="center"/>
          </w:tcPr>
          <w:p w14:paraId="5AB2B867" w14:textId="77777777" w:rsidR="000828E9" w:rsidRPr="005F3D3E" w:rsidRDefault="000828E9" w:rsidP="000A738B">
            <w:pPr>
              <w:rPr>
                <w:rFonts w:ascii="Pole Emploi PRO Light" w:hAnsi="Pole Emploi PRO Light" w:cs="Arial"/>
                <w:sz w:val="16"/>
                <w:szCs w:val="16"/>
              </w:rPr>
            </w:pPr>
          </w:p>
        </w:tc>
      </w:tr>
      <w:tr w:rsidR="000828E9" w:rsidRPr="005F3D3E" w14:paraId="40F69626" w14:textId="77777777" w:rsidTr="000A738B">
        <w:trPr>
          <w:trHeight w:val="340"/>
        </w:trPr>
        <w:tc>
          <w:tcPr>
            <w:tcW w:w="2694" w:type="dxa"/>
            <w:vAlign w:val="center"/>
          </w:tcPr>
          <w:p w14:paraId="182CA957"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84" w:type="dxa"/>
            <w:vAlign w:val="center"/>
          </w:tcPr>
          <w:p w14:paraId="04692BD3"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76" w:type="dxa"/>
            <w:vAlign w:val="center"/>
          </w:tcPr>
          <w:p w14:paraId="51C3007D" w14:textId="77777777" w:rsidR="000828E9" w:rsidRPr="005F3D3E" w:rsidRDefault="000828E9" w:rsidP="000A738B">
            <w:pPr>
              <w:rPr>
                <w:rFonts w:ascii="Pole Emploi PRO Light" w:hAnsi="Pole Emploi PRO Light" w:cs="Arial"/>
                <w:sz w:val="16"/>
                <w:szCs w:val="16"/>
              </w:rPr>
            </w:pPr>
          </w:p>
        </w:tc>
      </w:tr>
      <w:tr w:rsidR="000828E9" w:rsidRPr="005F3D3E" w14:paraId="773B005F" w14:textId="77777777" w:rsidTr="000A738B">
        <w:trPr>
          <w:trHeight w:val="340"/>
        </w:trPr>
        <w:tc>
          <w:tcPr>
            <w:tcW w:w="2694" w:type="dxa"/>
            <w:vAlign w:val="center"/>
          </w:tcPr>
          <w:p w14:paraId="4EEB085F"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 xml:space="preserve">Du </w:t>
            </w:r>
          </w:p>
        </w:tc>
        <w:tc>
          <w:tcPr>
            <w:tcW w:w="1984" w:type="dxa"/>
            <w:vAlign w:val="center"/>
          </w:tcPr>
          <w:p w14:paraId="29ACF2D0" w14:textId="77777777" w:rsidR="000828E9" w:rsidRPr="005F3D3E" w:rsidRDefault="000828E9" w:rsidP="000A738B">
            <w:pPr>
              <w:rPr>
                <w:rFonts w:ascii="Pole Emploi PRO Light" w:hAnsi="Pole Emploi PRO Light" w:cs="Arial"/>
                <w:b/>
                <w:sz w:val="16"/>
                <w:szCs w:val="16"/>
              </w:rPr>
            </w:pPr>
            <w:r w:rsidRPr="005F3D3E">
              <w:rPr>
                <w:rFonts w:ascii="Pole Emploi PRO Light" w:hAnsi="Pole Emploi PRO Light" w:cs="Arial"/>
                <w:b/>
                <w:sz w:val="16"/>
                <w:szCs w:val="16"/>
              </w:rPr>
              <w:t>au</w:t>
            </w:r>
          </w:p>
        </w:tc>
        <w:tc>
          <w:tcPr>
            <w:tcW w:w="5276" w:type="dxa"/>
            <w:vAlign w:val="center"/>
          </w:tcPr>
          <w:p w14:paraId="6AEBE848" w14:textId="77777777" w:rsidR="000828E9" w:rsidRPr="005F3D3E" w:rsidRDefault="000828E9" w:rsidP="000A738B">
            <w:pPr>
              <w:rPr>
                <w:rFonts w:ascii="Pole Emploi PRO Light" w:hAnsi="Pole Emploi PRO Light" w:cs="Arial"/>
                <w:sz w:val="16"/>
                <w:szCs w:val="16"/>
              </w:rPr>
            </w:pPr>
          </w:p>
        </w:tc>
      </w:tr>
    </w:tbl>
    <w:p w14:paraId="2D8A4435" w14:textId="77777777" w:rsidR="006A3ECD" w:rsidRPr="005F3D3E" w:rsidRDefault="006A3ECD" w:rsidP="000828E9">
      <w:pPr>
        <w:rPr>
          <w:rFonts w:ascii="Pole Emploi PRO Light" w:hAnsi="Pole Emploi PRO Light" w:cs="Arial"/>
        </w:rPr>
      </w:pPr>
    </w:p>
    <w:p w14:paraId="2C677D4C" w14:textId="77777777" w:rsidR="00586941" w:rsidRPr="005F3D3E" w:rsidRDefault="006A3ECD" w:rsidP="009C2B9B">
      <w:pPr>
        <w:rPr>
          <w:rFonts w:ascii="Pole Emploi PRO Light" w:hAnsi="Pole Emploi PRO Light" w:cs="Arial"/>
          <w:sz w:val="14"/>
          <w:szCs w:val="14"/>
        </w:rPr>
      </w:pPr>
      <w:r w:rsidRPr="005F3D3E">
        <w:rPr>
          <w:rFonts w:ascii="Pole Emploi PRO Light" w:hAnsi="Pole Emploi PRO Light"/>
        </w:rPr>
        <w:br w:type="page"/>
      </w:r>
      <w:r w:rsidR="0002577D" w:rsidRPr="005F3D3E">
        <w:rPr>
          <w:rFonts w:ascii="Pole Emploi PRO Light" w:hAnsi="Pole Emploi PRO Light" w:cs="Arial"/>
          <w:sz w:val="14"/>
          <w:szCs w:val="14"/>
        </w:rPr>
        <w:lastRenderedPageBreak/>
        <w:t>Au titre de la capacité professionnelle, l</w:t>
      </w:r>
      <w:r w:rsidR="00586941" w:rsidRPr="005F3D3E">
        <w:rPr>
          <w:rFonts w:ascii="Pole Emploi PRO Light" w:hAnsi="Pole Emploi PRO Light"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sidRPr="005F3D3E">
        <w:rPr>
          <w:rFonts w:ascii="Pole Emploi PRO Light" w:hAnsi="Pole Emploi PRO Light" w:cs="Arial"/>
          <w:sz w:val="14"/>
          <w:szCs w:val="14"/>
        </w:rPr>
        <w:t xml:space="preserve">Pôle emploi, devenu </w:t>
      </w:r>
      <w:r w:rsidR="009C2B9B" w:rsidRPr="005F3D3E">
        <w:rPr>
          <w:rFonts w:ascii="Pole Emploi PRO Light" w:hAnsi="Pole Emploi PRO Light" w:cs="Arial"/>
          <w:sz w:val="14"/>
          <w:szCs w:val="14"/>
        </w:rPr>
        <w:t>France Travail</w:t>
      </w:r>
      <w:r w:rsidR="00586941" w:rsidRPr="005F3D3E">
        <w:rPr>
          <w:rFonts w:ascii="Pole Emploi PRO Light" w:hAnsi="Pole Emploi PRO Light" w:cs="Arial"/>
          <w:sz w:val="14"/>
          <w:szCs w:val="14"/>
        </w:rPr>
        <w:t xml:space="preserve"> </w:t>
      </w:r>
      <w:r w:rsidR="00C3613C" w:rsidRPr="005F3D3E">
        <w:rPr>
          <w:rFonts w:ascii="Pole Emploi PRO Light" w:hAnsi="Pole Emploi PRO Light" w:cs="Arial"/>
          <w:sz w:val="14"/>
          <w:szCs w:val="14"/>
        </w:rPr>
        <w:t>au 1</w:t>
      </w:r>
      <w:r w:rsidR="00C3613C" w:rsidRPr="005F3D3E">
        <w:rPr>
          <w:rFonts w:ascii="Pole Emploi PRO Light" w:hAnsi="Pole Emploi PRO Light" w:cs="Arial"/>
          <w:sz w:val="14"/>
          <w:szCs w:val="14"/>
          <w:vertAlign w:val="superscript"/>
        </w:rPr>
        <w:t>er</w:t>
      </w:r>
      <w:r w:rsidR="00C3613C" w:rsidRPr="005F3D3E">
        <w:rPr>
          <w:rFonts w:ascii="Pole Emploi PRO Light" w:hAnsi="Pole Emploi PRO Light" w:cs="Arial"/>
          <w:sz w:val="14"/>
          <w:szCs w:val="14"/>
        </w:rPr>
        <w:t xml:space="preserve"> janvier 2024, </w:t>
      </w:r>
      <w:r w:rsidR="00586941" w:rsidRPr="005F3D3E">
        <w:rPr>
          <w:rFonts w:ascii="Pole Emploi PRO Light" w:hAnsi="Pole Emploi PRO Light" w:cs="Arial"/>
          <w:sz w:val="14"/>
          <w:szCs w:val="14"/>
        </w:rPr>
        <w:t xml:space="preserve">a été destinataire et pour lesquelles une déclaration est suffisante. </w:t>
      </w:r>
    </w:p>
    <w:p w14:paraId="193E907F" w14:textId="77777777" w:rsidR="006A3ECD" w:rsidRPr="005F3D3E" w:rsidRDefault="006A3ECD" w:rsidP="00586941">
      <w:pPr>
        <w:jc w:val="both"/>
        <w:rPr>
          <w:rFonts w:ascii="Pole Emploi PRO Light" w:hAnsi="Pole Emploi PRO Light" w:cs="Arial"/>
          <w:sz w:val="14"/>
          <w:szCs w:val="14"/>
        </w:rPr>
      </w:pPr>
    </w:p>
    <w:p w14:paraId="103A2158" w14:textId="77777777" w:rsidR="00586941" w:rsidRPr="005F3D3E" w:rsidRDefault="00586941" w:rsidP="00586941">
      <w:pPr>
        <w:rPr>
          <w:rFonts w:ascii="Pole Emploi PRO Light" w:hAnsi="Pole Emploi PRO Light"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6"/>
        <w:gridCol w:w="2154"/>
        <w:gridCol w:w="2881"/>
      </w:tblGrid>
      <w:tr w:rsidR="000828E9" w:rsidRPr="005F3D3E" w14:paraId="492DCC38" w14:textId="77777777" w:rsidTr="002B76E6">
        <w:trPr>
          <w:trHeight w:val="408"/>
        </w:trPr>
        <w:tc>
          <w:tcPr>
            <w:tcW w:w="2639" w:type="dxa"/>
            <w:vAlign w:val="center"/>
          </w:tcPr>
          <w:p w14:paraId="211DF234" w14:textId="77777777" w:rsidR="000828E9" w:rsidRPr="005F3D3E" w:rsidRDefault="000828E9" w:rsidP="000A738B">
            <w:pPr>
              <w:jc w:val="center"/>
              <w:rPr>
                <w:rFonts w:ascii="Pole Emploi PRO Light" w:hAnsi="Pole Emploi PRO Light" w:cs="Arial"/>
                <w:b/>
                <w:bCs/>
                <w:sz w:val="16"/>
                <w:szCs w:val="16"/>
              </w:rPr>
            </w:pPr>
            <w:r w:rsidRPr="005F3D3E">
              <w:rPr>
                <w:rFonts w:ascii="Pole Emploi PRO Light" w:hAnsi="Pole Emploi PRO Light" w:cs="Arial"/>
                <w:b/>
                <w:bCs/>
                <w:sz w:val="16"/>
                <w:szCs w:val="16"/>
              </w:rPr>
              <w:t>Prestation</w:t>
            </w:r>
          </w:p>
        </w:tc>
        <w:tc>
          <w:tcPr>
            <w:tcW w:w="1947" w:type="dxa"/>
            <w:vAlign w:val="center"/>
          </w:tcPr>
          <w:p w14:paraId="14E18870" w14:textId="77777777" w:rsidR="000828E9" w:rsidRPr="005F3D3E" w:rsidRDefault="000828E9" w:rsidP="000A738B">
            <w:pPr>
              <w:jc w:val="center"/>
              <w:rPr>
                <w:rFonts w:ascii="Pole Emploi PRO Light" w:hAnsi="Pole Emploi PRO Light" w:cs="Arial"/>
                <w:b/>
                <w:bCs/>
                <w:sz w:val="16"/>
                <w:szCs w:val="16"/>
              </w:rPr>
            </w:pPr>
            <w:r w:rsidRPr="005F3D3E">
              <w:rPr>
                <w:rFonts w:ascii="Pole Emploi PRO Light" w:hAnsi="Pole Emploi PRO Light" w:cs="Arial"/>
                <w:b/>
                <w:bCs/>
                <w:sz w:val="16"/>
                <w:szCs w:val="16"/>
              </w:rPr>
              <w:t>Montant</w:t>
            </w:r>
          </w:p>
        </w:tc>
        <w:tc>
          <w:tcPr>
            <w:tcW w:w="2213" w:type="dxa"/>
            <w:vAlign w:val="center"/>
          </w:tcPr>
          <w:p w14:paraId="2B3BF878" w14:textId="77777777" w:rsidR="000828E9" w:rsidRPr="005F3D3E" w:rsidRDefault="000828E9" w:rsidP="000A738B">
            <w:pPr>
              <w:jc w:val="center"/>
              <w:rPr>
                <w:rFonts w:ascii="Pole Emploi PRO Light" w:hAnsi="Pole Emploi PRO Light" w:cs="Arial"/>
                <w:b/>
                <w:bCs/>
                <w:sz w:val="16"/>
                <w:szCs w:val="16"/>
              </w:rPr>
            </w:pPr>
            <w:r w:rsidRPr="005F3D3E">
              <w:rPr>
                <w:rFonts w:ascii="Pole Emploi PRO Light" w:hAnsi="Pole Emploi PRO Light" w:cs="Arial"/>
                <w:b/>
                <w:bCs/>
                <w:sz w:val="16"/>
                <w:szCs w:val="16"/>
              </w:rPr>
              <w:t>Date</w:t>
            </w:r>
          </w:p>
        </w:tc>
        <w:tc>
          <w:tcPr>
            <w:tcW w:w="2948" w:type="dxa"/>
            <w:vAlign w:val="center"/>
          </w:tcPr>
          <w:p w14:paraId="36B7EDE2" w14:textId="77777777" w:rsidR="000828E9" w:rsidRPr="005F3D3E" w:rsidRDefault="000828E9" w:rsidP="000A738B">
            <w:pPr>
              <w:jc w:val="center"/>
              <w:rPr>
                <w:rFonts w:ascii="Pole Emploi PRO Light" w:hAnsi="Pole Emploi PRO Light" w:cs="Arial"/>
                <w:b/>
                <w:bCs/>
                <w:sz w:val="16"/>
                <w:szCs w:val="16"/>
              </w:rPr>
            </w:pPr>
            <w:r w:rsidRPr="005F3D3E">
              <w:rPr>
                <w:rFonts w:ascii="Pole Emploi PRO Light" w:hAnsi="Pole Emploi PRO Light" w:cs="Arial"/>
                <w:b/>
                <w:bCs/>
                <w:sz w:val="16"/>
                <w:szCs w:val="16"/>
              </w:rPr>
              <w:t>Destinataire public ou privé</w:t>
            </w:r>
          </w:p>
        </w:tc>
      </w:tr>
      <w:tr w:rsidR="000828E9" w:rsidRPr="005F3D3E" w14:paraId="0267BCCC" w14:textId="77777777" w:rsidTr="002B76E6">
        <w:trPr>
          <w:trHeight w:val="340"/>
        </w:trPr>
        <w:tc>
          <w:tcPr>
            <w:tcW w:w="2639" w:type="dxa"/>
          </w:tcPr>
          <w:p w14:paraId="7D00675E" w14:textId="77777777" w:rsidR="000828E9" w:rsidRPr="005F3D3E" w:rsidRDefault="000828E9" w:rsidP="000A738B">
            <w:pPr>
              <w:rPr>
                <w:rFonts w:ascii="Pole Emploi PRO Light" w:hAnsi="Pole Emploi PRO Light" w:cs="Arial"/>
              </w:rPr>
            </w:pPr>
          </w:p>
        </w:tc>
        <w:tc>
          <w:tcPr>
            <w:tcW w:w="1947" w:type="dxa"/>
          </w:tcPr>
          <w:p w14:paraId="138A77FD" w14:textId="77777777" w:rsidR="000828E9" w:rsidRPr="005F3D3E" w:rsidRDefault="000828E9" w:rsidP="000A738B">
            <w:pPr>
              <w:rPr>
                <w:rFonts w:ascii="Pole Emploi PRO Light" w:hAnsi="Pole Emploi PRO Light" w:cs="Arial"/>
              </w:rPr>
            </w:pPr>
          </w:p>
        </w:tc>
        <w:tc>
          <w:tcPr>
            <w:tcW w:w="2213" w:type="dxa"/>
          </w:tcPr>
          <w:p w14:paraId="4229DBAF" w14:textId="77777777" w:rsidR="000828E9" w:rsidRPr="005F3D3E" w:rsidRDefault="000828E9" w:rsidP="000A738B">
            <w:pPr>
              <w:rPr>
                <w:rFonts w:ascii="Pole Emploi PRO Light" w:hAnsi="Pole Emploi PRO Light" w:cs="Arial"/>
              </w:rPr>
            </w:pPr>
          </w:p>
        </w:tc>
        <w:tc>
          <w:tcPr>
            <w:tcW w:w="2948" w:type="dxa"/>
          </w:tcPr>
          <w:p w14:paraId="5ADD99F2" w14:textId="77777777" w:rsidR="000828E9" w:rsidRPr="005F3D3E" w:rsidRDefault="000828E9" w:rsidP="000A738B">
            <w:pPr>
              <w:rPr>
                <w:rFonts w:ascii="Pole Emploi PRO Light" w:hAnsi="Pole Emploi PRO Light" w:cs="Arial"/>
              </w:rPr>
            </w:pPr>
          </w:p>
        </w:tc>
      </w:tr>
      <w:tr w:rsidR="000828E9" w:rsidRPr="005F3D3E" w14:paraId="62C82F94" w14:textId="77777777" w:rsidTr="002B76E6">
        <w:trPr>
          <w:trHeight w:val="340"/>
        </w:trPr>
        <w:tc>
          <w:tcPr>
            <w:tcW w:w="2639" w:type="dxa"/>
          </w:tcPr>
          <w:p w14:paraId="60C29674" w14:textId="77777777" w:rsidR="000828E9" w:rsidRPr="005F3D3E" w:rsidRDefault="000828E9" w:rsidP="000A738B">
            <w:pPr>
              <w:rPr>
                <w:rFonts w:ascii="Pole Emploi PRO Light" w:hAnsi="Pole Emploi PRO Light" w:cs="Arial"/>
              </w:rPr>
            </w:pPr>
          </w:p>
        </w:tc>
        <w:tc>
          <w:tcPr>
            <w:tcW w:w="1947" w:type="dxa"/>
          </w:tcPr>
          <w:p w14:paraId="2412D0C3" w14:textId="77777777" w:rsidR="000828E9" w:rsidRPr="005F3D3E" w:rsidRDefault="000828E9" w:rsidP="000A738B">
            <w:pPr>
              <w:rPr>
                <w:rFonts w:ascii="Pole Emploi PRO Light" w:hAnsi="Pole Emploi PRO Light" w:cs="Arial"/>
              </w:rPr>
            </w:pPr>
          </w:p>
        </w:tc>
        <w:tc>
          <w:tcPr>
            <w:tcW w:w="2213" w:type="dxa"/>
          </w:tcPr>
          <w:p w14:paraId="00DF938C" w14:textId="77777777" w:rsidR="000828E9" w:rsidRPr="005F3D3E" w:rsidRDefault="000828E9" w:rsidP="000A738B">
            <w:pPr>
              <w:rPr>
                <w:rFonts w:ascii="Pole Emploi PRO Light" w:hAnsi="Pole Emploi PRO Light" w:cs="Arial"/>
              </w:rPr>
            </w:pPr>
          </w:p>
        </w:tc>
        <w:tc>
          <w:tcPr>
            <w:tcW w:w="2948" w:type="dxa"/>
          </w:tcPr>
          <w:p w14:paraId="1C2C1902" w14:textId="77777777" w:rsidR="000828E9" w:rsidRPr="005F3D3E" w:rsidRDefault="000828E9" w:rsidP="000A738B">
            <w:pPr>
              <w:rPr>
                <w:rFonts w:ascii="Pole Emploi PRO Light" w:hAnsi="Pole Emploi PRO Light" w:cs="Arial"/>
              </w:rPr>
            </w:pPr>
          </w:p>
        </w:tc>
      </w:tr>
      <w:tr w:rsidR="000828E9" w:rsidRPr="005F3D3E" w14:paraId="21E8C041" w14:textId="77777777" w:rsidTr="002B76E6">
        <w:trPr>
          <w:trHeight w:val="340"/>
        </w:trPr>
        <w:tc>
          <w:tcPr>
            <w:tcW w:w="2639" w:type="dxa"/>
          </w:tcPr>
          <w:p w14:paraId="34D61B8B" w14:textId="77777777" w:rsidR="000828E9" w:rsidRPr="005F3D3E" w:rsidRDefault="000828E9" w:rsidP="000A738B">
            <w:pPr>
              <w:rPr>
                <w:rFonts w:ascii="Pole Emploi PRO Light" w:hAnsi="Pole Emploi PRO Light" w:cs="Arial"/>
              </w:rPr>
            </w:pPr>
          </w:p>
        </w:tc>
        <w:tc>
          <w:tcPr>
            <w:tcW w:w="1947" w:type="dxa"/>
          </w:tcPr>
          <w:p w14:paraId="14EB6C54" w14:textId="77777777" w:rsidR="000828E9" w:rsidRPr="005F3D3E" w:rsidRDefault="000828E9" w:rsidP="000A738B">
            <w:pPr>
              <w:rPr>
                <w:rFonts w:ascii="Pole Emploi PRO Light" w:hAnsi="Pole Emploi PRO Light" w:cs="Arial"/>
              </w:rPr>
            </w:pPr>
          </w:p>
        </w:tc>
        <w:tc>
          <w:tcPr>
            <w:tcW w:w="2213" w:type="dxa"/>
          </w:tcPr>
          <w:p w14:paraId="26A79B46" w14:textId="77777777" w:rsidR="000828E9" w:rsidRPr="005F3D3E" w:rsidRDefault="000828E9" w:rsidP="000A738B">
            <w:pPr>
              <w:rPr>
                <w:rFonts w:ascii="Pole Emploi PRO Light" w:hAnsi="Pole Emploi PRO Light" w:cs="Arial"/>
              </w:rPr>
            </w:pPr>
          </w:p>
        </w:tc>
        <w:tc>
          <w:tcPr>
            <w:tcW w:w="2948" w:type="dxa"/>
          </w:tcPr>
          <w:p w14:paraId="06FC8E38" w14:textId="77777777" w:rsidR="000828E9" w:rsidRPr="005F3D3E" w:rsidRDefault="000828E9" w:rsidP="000A738B">
            <w:pPr>
              <w:rPr>
                <w:rFonts w:ascii="Pole Emploi PRO Light" w:hAnsi="Pole Emploi PRO Light" w:cs="Arial"/>
              </w:rPr>
            </w:pPr>
          </w:p>
        </w:tc>
      </w:tr>
    </w:tbl>
    <w:p w14:paraId="79244325" w14:textId="77777777" w:rsidR="00574218" w:rsidRPr="005F3D3E" w:rsidRDefault="00574218" w:rsidP="00574218">
      <w:pPr>
        <w:rPr>
          <w:rFonts w:ascii="Pole Emploi PRO Light" w:hAnsi="Pole Emploi PRO Light" w:cs="Arial"/>
        </w:rPr>
      </w:pPr>
    </w:p>
    <w:p w14:paraId="7F30D1DB" w14:textId="77777777" w:rsidR="00574218" w:rsidRPr="005F3D3E" w:rsidRDefault="00574218" w:rsidP="00574218">
      <w:pPr>
        <w:rPr>
          <w:rFonts w:ascii="Pole Emploi PRO Light" w:hAnsi="Pole Emploi PRO Light"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5F3D3E" w14:paraId="1F0B89DD" w14:textId="77777777" w:rsidTr="000A738B">
        <w:tblPrEx>
          <w:tblCellMar>
            <w:top w:w="0" w:type="dxa"/>
            <w:bottom w:w="0" w:type="dxa"/>
          </w:tblCellMar>
        </w:tblPrEx>
        <w:trPr>
          <w:trHeight w:val="364"/>
        </w:trPr>
        <w:tc>
          <w:tcPr>
            <w:tcW w:w="9923" w:type="dxa"/>
            <w:shd w:val="solid" w:color="000080" w:fill="auto"/>
            <w:vAlign w:val="center"/>
          </w:tcPr>
          <w:p w14:paraId="0EEFC2A9" w14:textId="77777777" w:rsidR="00574218" w:rsidRPr="005F3D3E" w:rsidRDefault="00574218" w:rsidP="00BC57C3">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00795E40" w:rsidRPr="005F3D3E">
              <w:rPr>
                <w:rFonts w:ascii="Pole Emploi PRO Light" w:hAnsi="Pole Emploi PRO Light" w:cs="Arial"/>
                <w:b/>
                <w:bCs/>
              </w:rPr>
              <w:t>D</w:t>
            </w:r>
            <w:r w:rsidRPr="005F3D3E">
              <w:rPr>
                <w:rFonts w:ascii="Pole Emploi PRO Light" w:hAnsi="Pole Emploi PRO Light" w:cs="Arial"/>
                <w:b/>
                <w:bCs/>
              </w:rPr>
              <w:t xml:space="preserve"> - Preuve que le candidat disposera de ces capacités pour l’exécution du ou des marchés </w:t>
            </w:r>
          </w:p>
        </w:tc>
      </w:tr>
    </w:tbl>
    <w:p w14:paraId="18B4AD2B" w14:textId="77777777" w:rsidR="00574218" w:rsidRPr="005F3D3E" w:rsidRDefault="00574218" w:rsidP="00574218">
      <w:pPr>
        <w:rPr>
          <w:rFonts w:ascii="Pole Emploi PRO Light" w:hAnsi="Pole Emploi PRO Light" w:cs="Arial"/>
        </w:rPr>
      </w:pPr>
    </w:p>
    <w:p w14:paraId="666401D7" w14:textId="77777777" w:rsidR="00574218" w:rsidRPr="005F3D3E" w:rsidRDefault="004F51C9" w:rsidP="004F51C9">
      <w:pPr>
        <w:jc w:val="both"/>
        <w:rPr>
          <w:rFonts w:ascii="Pole Emploi PRO Light" w:hAnsi="Pole Emploi PRO Light" w:cs="Arial"/>
        </w:rPr>
      </w:pPr>
      <w:r w:rsidRPr="005F3D3E">
        <w:rPr>
          <w:rFonts w:ascii="Pole Emploi PRO Light" w:hAnsi="Pole Emploi PRO Light"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5F3D3E">
        <w:rPr>
          <w:rFonts w:ascii="Pole Emploi PRO Light" w:hAnsi="Pole Emploi PRO Light" w:cs="Arial"/>
          <w:sz w:val="14"/>
          <w:szCs w:val="14"/>
        </w:rPr>
        <w:t xml:space="preserve"> approprié</w:t>
      </w:r>
      <w:r w:rsidRPr="005F3D3E">
        <w:rPr>
          <w:rFonts w:ascii="Pole Emploi PRO Light" w:hAnsi="Pole Emploi PRO Light" w:cs="Arial"/>
          <w:sz w:val="14"/>
          <w:szCs w:val="14"/>
        </w:rPr>
        <w:t xml:space="preserve">, par exemple </w:t>
      </w:r>
      <w:r w:rsidR="00574218" w:rsidRPr="005F3D3E">
        <w:rPr>
          <w:rFonts w:ascii="Pole Emploi PRO Light" w:hAnsi="Pole Emploi PRO Light" w:cs="Arial"/>
          <w:sz w:val="14"/>
          <w:szCs w:val="14"/>
        </w:rPr>
        <w:t xml:space="preserve">un engagement écrit de l’opérateur </w:t>
      </w:r>
      <w:r w:rsidRPr="005F3D3E">
        <w:rPr>
          <w:rFonts w:ascii="Pole Emploi PRO Light" w:hAnsi="Pole Emploi PRO Light" w:cs="Arial"/>
          <w:sz w:val="14"/>
          <w:szCs w:val="14"/>
        </w:rPr>
        <w:t xml:space="preserve">économique s’engageant à mettre à la disposition du candidat sa </w:t>
      </w:r>
      <w:r w:rsidR="00574218" w:rsidRPr="005F3D3E">
        <w:rPr>
          <w:rFonts w:ascii="Pole Emploi PRO Light" w:hAnsi="Pole Emploi PRO Light" w:cs="Arial"/>
          <w:sz w:val="14"/>
          <w:szCs w:val="14"/>
        </w:rPr>
        <w:t xml:space="preserve">capacité </w:t>
      </w:r>
      <w:r w:rsidRPr="005F3D3E">
        <w:rPr>
          <w:rFonts w:ascii="Pole Emploi PRO Light" w:hAnsi="Pole Emploi PRO Light" w:cs="Arial"/>
          <w:sz w:val="14"/>
          <w:szCs w:val="14"/>
        </w:rPr>
        <w:t xml:space="preserve">économique et </w:t>
      </w:r>
      <w:r w:rsidR="00574218" w:rsidRPr="005F3D3E">
        <w:rPr>
          <w:rFonts w:ascii="Pole Emploi PRO Light" w:hAnsi="Pole Emploi PRO Light" w:cs="Arial"/>
          <w:sz w:val="14"/>
          <w:szCs w:val="14"/>
        </w:rPr>
        <w:t>financière, technique et professionnelle pour l’exécution du ou des marchés auxquels il est candidaté</w:t>
      </w:r>
      <w:r w:rsidR="00603AC3" w:rsidRPr="005F3D3E">
        <w:rPr>
          <w:rFonts w:ascii="Pole Emploi PRO Light" w:hAnsi="Pole Emploi PRO Light" w:cs="Arial"/>
          <w:sz w:val="14"/>
          <w:szCs w:val="14"/>
        </w:rPr>
        <w:t xml:space="preserve"> si ceux-ci lui sont attribués</w:t>
      </w:r>
      <w:r w:rsidR="00574218" w:rsidRPr="005F3D3E">
        <w:rPr>
          <w:rFonts w:ascii="Pole Emploi PRO Light" w:hAnsi="Pole Emploi PRO Light" w:cs="Arial"/>
          <w:sz w:val="14"/>
          <w:szCs w:val="14"/>
        </w:rPr>
        <w:t>.</w:t>
      </w:r>
      <w:r w:rsidRPr="005F3D3E">
        <w:rPr>
          <w:rFonts w:ascii="Pole Emploi PRO Light" w:hAnsi="Pole Emploi PRO Light" w:cs="Arial"/>
          <w:sz w:val="14"/>
          <w:szCs w:val="14"/>
        </w:rPr>
        <w:t xml:space="preserve"> Le cas échéant, cet engagement écrit figure à la présente rubrique. </w:t>
      </w:r>
    </w:p>
    <w:p w14:paraId="25A7904A" w14:textId="77777777" w:rsidR="002812D8" w:rsidRPr="005F3D3E" w:rsidRDefault="002812D8" w:rsidP="002812D8">
      <w:pPr>
        <w:rPr>
          <w:rFonts w:ascii="Pole Emploi PRO Light" w:hAnsi="Pole Emploi PRO Light" w:cs="Arial"/>
        </w:rPr>
      </w:pPr>
    </w:p>
    <w:p w14:paraId="2857320A" w14:textId="77777777" w:rsidR="002812D8" w:rsidRPr="005F3D3E" w:rsidRDefault="002812D8" w:rsidP="002812D8">
      <w:pPr>
        <w:rPr>
          <w:rFonts w:ascii="Pole Emploi PRO Light" w:hAnsi="Pole Emploi PRO Light" w:cs="Arial"/>
        </w:rPr>
      </w:pPr>
    </w:p>
    <w:p w14:paraId="3427643A" w14:textId="77777777" w:rsidR="002812D8" w:rsidRPr="005F3D3E" w:rsidRDefault="002812D8" w:rsidP="002812D8">
      <w:pPr>
        <w:rPr>
          <w:rFonts w:ascii="Pole Emploi PRO Light" w:hAnsi="Pole Emploi PRO Light" w:cs="Arial"/>
        </w:rPr>
      </w:pPr>
    </w:p>
    <w:p w14:paraId="663CE08E" w14:textId="77777777" w:rsidR="002812D8" w:rsidRPr="005F3D3E" w:rsidRDefault="002812D8" w:rsidP="002812D8">
      <w:pPr>
        <w:rPr>
          <w:rFonts w:ascii="Pole Emploi PRO Light" w:hAnsi="Pole Emploi PRO Light" w:cs="Arial"/>
        </w:rPr>
      </w:pPr>
    </w:p>
    <w:p w14:paraId="487F9F79" w14:textId="77777777" w:rsidR="009C2B9B" w:rsidRPr="005F3D3E" w:rsidRDefault="009C2B9B" w:rsidP="009C2B9B">
      <w:pPr>
        <w:rPr>
          <w:rFonts w:ascii="Pole Emploi PRO Light" w:hAnsi="Pole Emploi PRO Light"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5F3D3E" w14:paraId="521D829C" w14:textId="77777777" w:rsidTr="00F13014">
        <w:tblPrEx>
          <w:tblCellMar>
            <w:top w:w="0" w:type="dxa"/>
            <w:bottom w:w="0" w:type="dxa"/>
          </w:tblCellMar>
        </w:tblPrEx>
        <w:trPr>
          <w:trHeight w:val="671"/>
        </w:trPr>
        <w:tc>
          <w:tcPr>
            <w:tcW w:w="9781" w:type="dxa"/>
            <w:shd w:val="solid" w:color="000080" w:fill="auto"/>
            <w:vAlign w:val="center"/>
          </w:tcPr>
          <w:p w14:paraId="6315B068" w14:textId="77777777" w:rsidR="009C2B9B" w:rsidRPr="005F3D3E" w:rsidRDefault="009C2B9B" w:rsidP="00F13014">
            <w:pPr>
              <w:tabs>
                <w:tab w:val="left" w:pos="-142"/>
                <w:tab w:val="left" w:pos="4111"/>
              </w:tabs>
              <w:jc w:val="both"/>
              <w:rPr>
                <w:rFonts w:ascii="Pole Emploi PRO Light" w:hAnsi="Pole Emploi PRO Light"/>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bCs/>
              </w:rPr>
              <w:t>E - Règlement n°2022/576 du 22 avril 2022 modifiant le règlement (UE) n°833/2014 concernant des mesures restrictives eu égard aux actions de la Russie déstabilisant la situation en Ukraine</w:t>
            </w:r>
          </w:p>
        </w:tc>
      </w:tr>
    </w:tbl>
    <w:p w14:paraId="51288C0A" w14:textId="77777777" w:rsidR="009C2B9B" w:rsidRPr="005F3D3E" w:rsidRDefault="009C2B9B" w:rsidP="009C2B9B">
      <w:pPr>
        <w:rPr>
          <w:rFonts w:ascii="Pole Emploi PRO Light" w:hAnsi="Pole Emploi PRO Light" w:cs="Arial"/>
          <w:bCs/>
        </w:rPr>
      </w:pPr>
    </w:p>
    <w:p w14:paraId="1B912EA8" w14:textId="77777777" w:rsidR="009C2B9B" w:rsidRPr="005F3D3E" w:rsidRDefault="009C2B9B" w:rsidP="009C2B9B">
      <w:pPr>
        <w:jc w:val="both"/>
        <w:rPr>
          <w:rFonts w:ascii="Pole Emploi PRO Light" w:hAnsi="Pole Emploi PRO Light" w:cs="Arial"/>
          <w:bCs/>
        </w:rPr>
      </w:pPr>
      <w:r w:rsidRPr="005F3D3E">
        <w:rPr>
          <w:rFonts w:ascii="Pole Emploi PRO Light" w:hAnsi="Pole Emploi PRO Light"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2BB7A066" w14:textId="77777777" w:rsidR="009C2B9B" w:rsidRPr="005F3D3E" w:rsidRDefault="009C2B9B" w:rsidP="009C2B9B">
      <w:pPr>
        <w:numPr>
          <w:ilvl w:val="0"/>
          <w:numId w:val="31"/>
        </w:numPr>
        <w:tabs>
          <w:tab w:val="left" w:pos="851"/>
        </w:tabs>
        <w:spacing w:before="240"/>
        <w:ind w:left="851" w:hanging="567"/>
        <w:jc w:val="both"/>
        <w:rPr>
          <w:rFonts w:ascii="Pole Emploi PRO Light" w:hAnsi="Pole Emploi PRO Light" w:cs="Arial"/>
        </w:rPr>
      </w:pPr>
      <w:r w:rsidRPr="005F3D3E">
        <w:rPr>
          <w:rFonts w:ascii="Pole Emploi PRO Light" w:hAnsi="Pole Emploi PRO Light" w:cs="Arial"/>
        </w:rPr>
        <w:t xml:space="preserve">un ressortissant russe ou une personne physique ou morale, une entité ou un organisme établi en Russie ; </w:t>
      </w:r>
    </w:p>
    <w:p w14:paraId="3E9139D4" w14:textId="77777777" w:rsidR="009C2B9B" w:rsidRPr="005F3D3E" w:rsidRDefault="009C2B9B" w:rsidP="009C2B9B">
      <w:pPr>
        <w:numPr>
          <w:ilvl w:val="0"/>
          <w:numId w:val="31"/>
        </w:numPr>
        <w:tabs>
          <w:tab w:val="left" w:pos="851"/>
        </w:tabs>
        <w:spacing w:before="60"/>
        <w:ind w:left="851" w:hanging="567"/>
        <w:jc w:val="both"/>
        <w:rPr>
          <w:rFonts w:ascii="Pole Emploi PRO Light" w:hAnsi="Pole Emploi PRO Light" w:cs="Arial"/>
        </w:rPr>
      </w:pPr>
      <w:r w:rsidRPr="005F3D3E">
        <w:rPr>
          <w:rFonts w:ascii="Pole Emploi PRO Light" w:hAnsi="Pole Emploi PRO Light" w:cs="Arial"/>
        </w:rPr>
        <w:t xml:space="preserve">une personne morale, une entité ou un organisme dont plus de 50 % des droits de propriété sont détenus, directement ou indirectement, par une personne ou entité mentionnée au 1°) ; </w:t>
      </w:r>
    </w:p>
    <w:p w14:paraId="64644C83" w14:textId="77777777" w:rsidR="009C2B9B" w:rsidRPr="005F3D3E" w:rsidRDefault="009C2B9B" w:rsidP="009C2B9B">
      <w:pPr>
        <w:numPr>
          <w:ilvl w:val="0"/>
          <w:numId w:val="31"/>
        </w:numPr>
        <w:tabs>
          <w:tab w:val="left" w:pos="851"/>
        </w:tabs>
        <w:spacing w:before="60"/>
        <w:ind w:left="851" w:hanging="567"/>
        <w:jc w:val="both"/>
        <w:rPr>
          <w:rFonts w:ascii="Pole Emploi PRO Light" w:hAnsi="Pole Emploi PRO Light" w:cs="Arial"/>
          <w:bCs/>
        </w:rPr>
      </w:pPr>
      <w:r w:rsidRPr="005F3D3E">
        <w:rPr>
          <w:rFonts w:ascii="Pole Emploi PRO Light" w:hAnsi="Pole Emploi PRO Light" w:cs="Arial"/>
        </w:rPr>
        <w:t xml:space="preserve">une personne physique ou morale, une entité ou un organisme agissant pour le compte ou selon les instructions d'une personne ou entité mentionnées au 1°) ou 2°). </w:t>
      </w:r>
    </w:p>
    <w:p w14:paraId="76D816E7" w14:textId="77777777" w:rsidR="009C2B9B" w:rsidRPr="005F3D3E" w:rsidRDefault="009C2B9B" w:rsidP="009C2B9B">
      <w:pPr>
        <w:rPr>
          <w:rFonts w:ascii="Pole Emploi PRO Light" w:hAnsi="Pole Emploi PRO Light" w:cs="Arial"/>
        </w:rPr>
      </w:pPr>
    </w:p>
    <w:p w14:paraId="5AF38989" w14:textId="77777777" w:rsidR="009C2B9B" w:rsidRPr="005F3D3E" w:rsidRDefault="009C2B9B" w:rsidP="009C2B9B">
      <w:pPr>
        <w:rPr>
          <w:rFonts w:ascii="Pole Emploi PRO Light" w:hAnsi="Pole Emploi PRO Light"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5F3D3E" w14:paraId="5B4A4F33" w14:textId="77777777" w:rsidTr="00F13014">
        <w:tblPrEx>
          <w:tblCellMar>
            <w:top w:w="0" w:type="dxa"/>
            <w:bottom w:w="0" w:type="dxa"/>
          </w:tblCellMar>
        </w:tblPrEx>
        <w:trPr>
          <w:trHeight w:val="364"/>
        </w:trPr>
        <w:tc>
          <w:tcPr>
            <w:tcW w:w="9923" w:type="dxa"/>
            <w:shd w:val="solid" w:color="000080" w:fill="auto"/>
            <w:vAlign w:val="center"/>
          </w:tcPr>
          <w:p w14:paraId="4BF04315" w14:textId="77777777" w:rsidR="009C2B9B" w:rsidRPr="005F3D3E" w:rsidRDefault="009C2B9B" w:rsidP="00F13014">
            <w:pPr>
              <w:tabs>
                <w:tab w:val="left" w:pos="-142"/>
                <w:tab w:val="left" w:pos="4111"/>
              </w:tabs>
              <w:jc w:val="both"/>
              <w:rPr>
                <w:rFonts w:ascii="Pole Emploi PRO Light" w:hAnsi="Pole Emploi PRO Light" w:cs="Arial"/>
                <w:b/>
                <w:bCs/>
              </w:rPr>
            </w:pP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rPr>
              <w:br w:type="page"/>
            </w:r>
            <w:r w:rsidRPr="005F3D3E">
              <w:rPr>
                <w:rFonts w:ascii="Pole Emploi PRO Light" w:hAnsi="Pole Emploi PRO Light" w:cs="Arial"/>
                <w:b/>
                <w:bCs/>
              </w:rPr>
              <w:t>F - Nom, prénom, qualité, date et signature du signataire ayant compétence à cet effet</w:t>
            </w:r>
          </w:p>
        </w:tc>
      </w:tr>
    </w:tbl>
    <w:p w14:paraId="4CCD37CF" w14:textId="77777777" w:rsidR="009C2B9B" w:rsidRPr="005F3D3E" w:rsidRDefault="009C2B9B" w:rsidP="009C2B9B">
      <w:pPr>
        <w:rPr>
          <w:rFonts w:ascii="Pole Emploi PRO Light" w:hAnsi="Pole Emploi PRO Light" w:cs="Arial"/>
          <w:bCs/>
        </w:rPr>
      </w:pPr>
    </w:p>
    <w:tbl>
      <w:tblPr>
        <w:tblW w:w="0" w:type="auto"/>
        <w:tblLook w:val="01E0" w:firstRow="1" w:lastRow="1" w:firstColumn="1" w:lastColumn="1" w:noHBand="0" w:noVBand="0"/>
      </w:tblPr>
      <w:tblGrid>
        <w:gridCol w:w="3425"/>
        <w:gridCol w:w="6214"/>
      </w:tblGrid>
      <w:tr w:rsidR="009C2B9B" w:rsidRPr="005F3D3E" w14:paraId="541894DF" w14:textId="77777777" w:rsidTr="00F13014">
        <w:tc>
          <w:tcPr>
            <w:tcW w:w="3510" w:type="dxa"/>
          </w:tcPr>
          <w:p w14:paraId="77E2E9B2" w14:textId="77777777" w:rsidR="009C2B9B" w:rsidRPr="005F3D3E" w:rsidRDefault="009C2B9B" w:rsidP="00F13014">
            <w:pPr>
              <w:rPr>
                <w:rFonts w:ascii="Pole Emploi PRO Light" w:hAnsi="Pole Emploi PRO Light" w:cs="Arial"/>
                <w:bCs/>
              </w:rPr>
            </w:pPr>
          </w:p>
        </w:tc>
        <w:tc>
          <w:tcPr>
            <w:tcW w:w="6345" w:type="dxa"/>
          </w:tcPr>
          <w:p w14:paraId="572C4846" w14:textId="77777777" w:rsidR="009C2B9B" w:rsidRPr="005F3D3E" w:rsidRDefault="009C2B9B" w:rsidP="00F13014">
            <w:pPr>
              <w:rPr>
                <w:rFonts w:ascii="Pole Emploi PRO Light" w:hAnsi="Pole Emploi PRO Light" w:cs="Arial"/>
                <w:bCs/>
              </w:rPr>
            </w:pPr>
            <w:r w:rsidRPr="005F3D3E">
              <w:rPr>
                <w:rFonts w:ascii="Pole Emploi PRO Light" w:hAnsi="Pole Emploi PRO Light" w:cs="Arial"/>
                <w:bCs/>
              </w:rPr>
              <w:t xml:space="preserve">Fait à : </w:t>
            </w:r>
          </w:p>
          <w:p w14:paraId="58DD93F3" w14:textId="77777777" w:rsidR="009C2B9B" w:rsidRPr="005F3D3E" w:rsidRDefault="009C2B9B" w:rsidP="00F13014">
            <w:pPr>
              <w:rPr>
                <w:rFonts w:ascii="Pole Emploi PRO Light" w:hAnsi="Pole Emploi PRO Light" w:cs="Arial"/>
                <w:bCs/>
              </w:rPr>
            </w:pPr>
            <w:r w:rsidRPr="005F3D3E">
              <w:rPr>
                <w:rFonts w:ascii="Pole Emploi PRO Light" w:hAnsi="Pole Emploi PRO Light" w:cs="Arial"/>
                <w:bCs/>
              </w:rPr>
              <w:t xml:space="preserve">Le : </w:t>
            </w:r>
          </w:p>
          <w:p w14:paraId="4781A80B" w14:textId="77777777" w:rsidR="009C2B9B" w:rsidRPr="005F3D3E" w:rsidRDefault="009C2B9B" w:rsidP="00F13014">
            <w:pPr>
              <w:rPr>
                <w:rFonts w:ascii="Pole Emploi PRO Light" w:hAnsi="Pole Emploi PRO Light" w:cs="Arial"/>
                <w:bCs/>
              </w:rPr>
            </w:pPr>
            <w:r w:rsidRPr="005F3D3E">
              <w:rPr>
                <w:rFonts w:ascii="Pole Emploi PRO Light" w:hAnsi="Pole Emploi PRO Light" w:cs="Arial"/>
                <w:bCs/>
              </w:rPr>
              <w:t xml:space="preserve">Nom, prénom et qualité du signataire ayant compétence à cet effet : </w:t>
            </w:r>
          </w:p>
        </w:tc>
      </w:tr>
    </w:tbl>
    <w:p w14:paraId="4E1417E9" w14:textId="77777777" w:rsidR="009C2B9B" w:rsidRPr="005F3D3E" w:rsidRDefault="009C2B9B" w:rsidP="009C2B9B">
      <w:pPr>
        <w:rPr>
          <w:rFonts w:ascii="Pole Emploi PRO Light" w:hAnsi="Pole Emploi PRO Light" w:cs="Arial"/>
        </w:rPr>
      </w:pPr>
    </w:p>
    <w:p w14:paraId="73E62ADF" w14:textId="77777777" w:rsidR="00574218" w:rsidRPr="005F3D3E" w:rsidRDefault="00574218" w:rsidP="009C2B9B">
      <w:pPr>
        <w:rPr>
          <w:rFonts w:ascii="Pole Emploi PRO Light" w:hAnsi="Pole Emploi PRO Light" w:cs="Arial"/>
        </w:rPr>
      </w:pPr>
    </w:p>
    <w:sectPr w:rsidR="00574218" w:rsidRPr="005F3D3E" w:rsidSect="006A2D16">
      <w:headerReference w:type="default" r:id="rId11"/>
      <w:footerReference w:type="default" r:id="rId12"/>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38EEB" w14:textId="77777777" w:rsidR="009262D6" w:rsidRDefault="009262D6">
      <w:r>
        <w:separator/>
      </w:r>
    </w:p>
  </w:endnote>
  <w:endnote w:type="continuationSeparator" w:id="0">
    <w:p w14:paraId="3F0DA0B4" w14:textId="77777777" w:rsidR="009262D6" w:rsidRDefault="0092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Pole Emploi PRO Light">
    <w:panose1 w:val="02000303040000020004"/>
    <w:charset w:val="00"/>
    <w:family w:val="modern"/>
    <w:notTrueType/>
    <w:pitch w:val="variable"/>
    <w:sig w:usb0="A00000FF" w:usb1="4000207B" w:usb2="00000000" w:usb3="00000000" w:csb0="00000093" w:csb1="00000000"/>
  </w:font>
  <w:font w:name="TimesNewRoman">
    <w:altName w:val="MS Gothic"/>
    <w:charset w:val="80"/>
    <w:family w:val="auto"/>
    <w:pitch w:val="default"/>
    <w:sig w:usb0="00000000" w:usb1="08070000" w:usb2="00000010" w:usb3="00000000" w:csb0="00020001"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32DB0"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5F3D3E">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5F3D3E">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21654" w14:textId="77777777" w:rsidR="009262D6" w:rsidRDefault="009262D6">
      <w:r>
        <w:separator/>
      </w:r>
    </w:p>
  </w:footnote>
  <w:footnote w:type="continuationSeparator" w:id="0">
    <w:p w14:paraId="2999B573" w14:textId="77777777" w:rsidR="009262D6" w:rsidRDefault="0092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C9C30" w14:textId="10809581" w:rsidR="00417685" w:rsidRDefault="00B804D0"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5CE35C67" wp14:editId="2B630341">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65B0C85C"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511290751">
    <w:abstractNumId w:val="25"/>
  </w:num>
  <w:num w:numId="2" w16cid:durableId="309486853">
    <w:abstractNumId w:val="5"/>
  </w:num>
  <w:num w:numId="3" w16cid:durableId="815948740">
    <w:abstractNumId w:val="18"/>
  </w:num>
  <w:num w:numId="4" w16cid:durableId="310059711">
    <w:abstractNumId w:val="20"/>
  </w:num>
  <w:num w:numId="5" w16cid:durableId="662242566">
    <w:abstractNumId w:val="19"/>
  </w:num>
  <w:num w:numId="6" w16cid:durableId="1480731819">
    <w:abstractNumId w:val="3"/>
  </w:num>
  <w:num w:numId="7" w16cid:durableId="1159691309">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377508692">
    <w:abstractNumId w:val="27"/>
  </w:num>
  <w:num w:numId="9" w16cid:durableId="108594373">
    <w:abstractNumId w:val="2"/>
  </w:num>
  <w:num w:numId="10" w16cid:durableId="462894459">
    <w:abstractNumId w:val="21"/>
  </w:num>
  <w:num w:numId="11" w16cid:durableId="2007202722">
    <w:abstractNumId w:val="29"/>
  </w:num>
  <w:num w:numId="12" w16cid:durableId="1496996488">
    <w:abstractNumId w:val="9"/>
  </w:num>
  <w:num w:numId="13" w16cid:durableId="1408070935">
    <w:abstractNumId w:val="14"/>
  </w:num>
  <w:num w:numId="14" w16cid:durableId="1289824500">
    <w:abstractNumId w:val="6"/>
  </w:num>
  <w:num w:numId="15" w16cid:durableId="1368212503">
    <w:abstractNumId w:val="12"/>
  </w:num>
  <w:num w:numId="16" w16cid:durableId="1755737871">
    <w:abstractNumId w:val="24"/>
  </w:num>
  <w:num w:numId="17" w16cid:durableId="1517961631">
    <w:abstractNumId w:val="4"/>
  </w:num>
  <w:num w:numId="18" w16cid:durableId="930164309">
    <w:abstractNumId w:val="26"/>
  </w:num>
  <w:num w:numId="19" w16cid:durableId="1032416270">
    <w:abstractNumId w:val="23"/>
  </w:num>
  <w:num w:numId="20" w16cid:durableId="591470334">
    <w:abstractNumId w:val="8"/>
  </w:num>
  <w:num w:numId="21" w16cid:durableId="1046181184">
    <w:abstractNumId w:val="13"/>
  </w:num>
  <w:num w:numId="22" w16cid:durableId="1666938249">
    <w:abstractNumId w:val="17"/>
  </w:num>
  <w:num w:numId="23" w16cid:durableId="1498574386">
    <w:abstractNumId w:val="1"/>
  </w:num>
  <w:num w:numId="24" w16cid:durableId="1317757504">
    <w:abstractNumId w:val="11"/>
  </w:num>
  <w:num w:numId="25" w16cid:durableId="169369132">
    <w:abstractNumId w:val="22"/>
  </w:num>
  <w:num w:numId="26" w16cid:durableId="208536495">
    <w:abstractNumId w:val="10"/>
  </w:num>
  <w:num w:numId="27" w16cid:durableId="2009861933">
    <w:abstractNumId w:val="7"/>
  </w:num>
  <w:num w:numId="28" w16cid:durableId="1784377594">
    <w:abstractNumId w:val="28"/>
  </w:num>
  <w:num w:numId="29" w16cid:durableId="2074348332">
    <w:abstractNumId w:val="30"/>
  </w:num>
  <w:num w:numId="30" w16cid:durableId="1044982720">
    <w:abstractNumId w:val="15"/>
  </w:num>
  <w:num w:numId="31" w16cid:durableId="7776801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B2A48"/>
    <w:rsid w:val="002B76E6"/>
    <w:rsid w:val="002C2399"/>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C148F"/>
    <w:rsid w:val="005C1B9D"/>
    <w:rsid w:val="005C40BD"/>
    <w:rsid w:val="005D20C2"/>
    <w:rsid w:val="005D2FC7"/>
    <w:rsid w:val="005D7F68"/>
    <w:rsid w:val="005F3D3E"/>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C4BB4"/>
    <w:rsid w:val="006D4D2C"/>
    <w:rsid w:val="006E6C20"/>
    <w:rsid w:val="006F3DAF"/>
    <w:rsid w:val="006F45BE"/>
    <w:rsid w:val="006F7640"/>
    <w:rsid w:val="006F7BB2"/>
    <w:rsid w:val="007035CB"/>
    <w:rsid w:val="00715512"/>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052B9"/>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136C7"/>
    <w:rsid w:val="009262D6"/>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075DF"/>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C150A"/>
    <w:rsid w:val="00AC5942"/>
    <w:rsid w:val="00AC6CF8"/>
    <w:rsid w:val="00AD0FE7"/>
    <w:rsid w:val="00AD6B61"/>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04D0"/>
    <w:rsid w:val="00B85E31"/>
    <w:rsid w:val="00B87702"/>
    <w:rsid w:val="00B97A0A"/>
    <w:rsid w:val="00BA4457"/>
    <w:rsid w:val="00BA4A7E"/>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963"/>
    <w:rsid w:val="00C27AC6"/>
    <w:rsid w:val="00C337B3"/>
    <w:rsid w:val="00C3608A"/>
    <w:rsid w:val="00C3613C"/>
    <w:rsid w:val="00C46389"/>
    <w:rsid w:val="00C50EB3"/>
    <w:rsid w:val="00C53324"/>
    <w:rsid w:val="00C64790"/>
    <w:rsid w:val="00C65AC5"/>
    <w:rsid w:val="00C72399"/>
    <w:rsid w:val="00C847F1"/>
    <w:rsid w:val="00C96307"/>
    <w:rsid w:val="00CA2B49"/>
    <w:rsid w:val="00CA7AC6"/>
    <w:rsid w:val="00CD533B"/>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12C3"/>
    <w:rsid w:val="00FA159A"/>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564916BC"/>
  <w15:chartTrackingRefBased/>
  <w15:docId w15:val="{8CAE05F0-849F-42D5-AC51-8067901FA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link w:val="CarCarCar"/>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 Car Car Car"/>
    <w:basedOn w:val="Normal"/>
    <w:link w:val="Policepardfaut"/>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 w:type="paragraph" w:customStyle="1" w:styleId="T1">
    <w:name w:val="T1"/>
    <w:basedOn w:val="Normal"/>
    <w:link w:val="T1Car"/>
    <w:qFormat/>
    <w:rsid w:val="009136C7"/>
    <w:pPr>
      <w:spacing w:after="200" w:line="276" w:lineRule="auto"/>
      <w:jc w:val="both"/>
    </w:pPr>
    <w:rPr>
      <w:rFonts w:eastAsia="Calibri"/>
      <w:sz w:val="22"/>
      <w:szCs w:val="22"/>
      <w:lang w:eastAsia="en-US"/>
    </w:rPr>
  </w:style>
  <w:style w:type="character" w:customStyle="1" w:styleId="T1Car">
    <w:name w:val="T1 Car"/>
    <w:link w:val="T1"/>
    <w:rsid w:val="009136C7"/>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A12D030F077954B9E1DA55A743D9B74" ma:contentTypeVersion="10" ma:contentTypeDescription="Crée un document." ma:contentTypeScope="" ma:versionID="e5b45adfc6ce77eb32cb133fe361b8ec">
  <xsd:schema xmlns:xsd="http://www.w3.org/2001/XMLSchema" xmlns:xs="http://www.w3.org/2001/XMLSchema" xmlns:p="http://schemas.microsoft.com/office/2006/metadata/properties" xmlns:ns2="e54b194e-4dff-4b64-8821-fe52ef4896db" targetNamespace="http://schemas.microsoft.com/office/2006/metadata/properties" ma:root="true" ma:fieldsID="a3c1ca209248c173046337a9d059131a" ns2:_="">
    <xsd:import namespace="e54b194e-4dff-4b64-8821-fe52ef4896d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b194e-4dff-4b64-8821-fe52ef4896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54b194e-4dff-4b64-8821-fe52ef4896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155029-840C-4CDC-80CC-D4BB6AAC7712}">
  <ds:schemaRefs>
    <ds:schemaRef ds:uri="http://schemas.microsoft.com/sharepoint/v3/contenttype/forms"/>
  </ds:schemaRefs>
</ds:datastoreItem>
</file>

<file path=customXml/itemProps2.xml><?xml version="1.0" encoding="utf-8"?>
<ds:datastoreItem xmlns:ds="http://schemas.openxmlformats.org/officeDocument/2006/customXml" ds:itemID="{AFC07E5B-D1C7-4B86-8F45-1CB254D2CF7E}">
  <ds:schemaRefs>
    <ds:schemaRef ds:uri="http://schemas.openxmlformats.org/officeDocument/2006/bibliography"/>
  </ds:schemaRefs>
</ds:datastoreItem>
</file>

<file path=customXml/itemProps3.xml><?xml version="1.0" encoding="utf-8"?>
<ds:datastoreItem xmlns:ds="http://schemas.openxmlformats.org/officeDocument/2006/customXml" ds:itemID="{61B46ADC-1323-42F6-85F1-CEB0FC0BDD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b194e-4dff-4b64-8821-fe52ef4896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8917F4-08D9-46DD-994B-5952BEC625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2774</Words>
  <Characters>15260</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DIAGOURAGA Kare</cp:lastModifiedBy>
  <cp:revision>2</cp:revision>
  <cp:lastPrinted>2016-03-25T17:16:00Z</cp:lastPrinted>
  <dcterms:created xsi:type="dcterms:W3CDTF">2026-02-04T14:07:00Z</dcterms:created>
  <dcterms:modified xsi:type="dcterms:W3CDTF">2026-02-04T14:07:00Z</dcterms:modified>
</cp:coreProperties>
</file>